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5F058C18" w14:textId="77777777" w:rsidTr="00D74AE1">
        <w:trPr>
          <w:trHeight w:hRule="exact" w:val="2948"/>
        </w:trPr>
        <w:tc>
          <w:tcPr>
            <w:tcW w:w="11185" w:type="dxa"/>
            <w:vAlign w:val="center"/>
          </w:tcPr>
          <w:p w14:paraId="7724EF84"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72DC5958" w14:textId="77777777" w:rsidR="008972C3" w:rsidRDefault="008972C3" w:rsidP="003274DB"/>
    <w:p w14:paraId="0A5C8300" w14:textId="77777777" w:rsidR="00D74AE1" w:rsidRDefault="00D74AE1" w:rsidP="003274DB"/>
    <w:p w14:paraId="1A1A5E8F" w14:textId="77777777" w:rsidR="0093492E" w:rsidRDefault="0026038D" w:rsidP="0026038D">
      <w:pPr>
        <w:pStyle w:val="Documentnumber"/>
      </w:pPr>
      <w:r>
        <w:t>1</w:t>
      </w:r>
      <w:r w:rsidR="00914330" w:rsidRPr="00914330">
        <w:rPr>
          <w:highlight w:val="yellow"/>
        </w:rPr>
        <w:t>???</w:t>
      </w:r>
    </w:p>
    <w:p w14:paraId="00AA5956" w14:textId="77777777" w:rsidR="0026038D" w:rsidRDefault="0026038D" w:rsidP="003274DB"/>
    <w:p w14:paraId="2231F35D" w14:textId="623991E2" w:rsidR="00776004" w:rsidRPr="00ED4450" w:rsidRDefault="00F26A1B" w:rsidP="006218E8">
      <w:pPr>
        <w:pStyle w:val="Documentname"/>
      </w:pPr>
      <w:r>
        <w:rPr>
          <w:bCs/>
        </w:rPr>
        <w:t xml:space="preserve">iala </w:t>
      </w:r>
      <w:ins w:id="1" w:author="Serge Deschamps" w:date="2017-09-29T10:53:00Z">
        <w:r w:rsidR="00C428A6">
          <w:rPr>
            <w:bCs/>
          </w:rPr>
          <w:t>REFE</w:t>
        </w:r>
      </w:ins>
      <w:ins w:id="2" w:author="Serge Deschamps" w:date="2017-09-29T10:54:00Z">
        <w:r w:rsidR="00C428A6">
          <w:rPr>
            <w:bCs/>
          </w:rPr>
          <w:t xml:space="preserve">RENCE LIST of </w:t>
        </w:r>
      </w:ins>
      <w:r>
        <w:rPr>
          <w:bCs/>
        </w:rPr>
        <w:t>Standards, recommendations and guidelines</w:t>
      </w:r>
      <w:r w:rsidR="00584C4F">
        <w:rPr>
          <w:bCs/>
        </w:rPr>
        <w:t xml:space="preserve"> relating to vts</w:t>
      </w:r>
    </w:p>
    <w:p w14:paraId="7151F653" w14:textId="77777777" w:rsidR="00CF49CC" w:rsidRDefault="00CF49CC" w:rsidP="00D74AE1"/>
    <w:p w14:paraId="7063B4B0" w14:textId="77777777" w:rsidR="004E0BBB" w:rsidRDefault="004E0BBB" w:rsidP="00D74AE1"/>
    <w:p w14:paraId="3C17C723" w14:textId="77777777" w:rsidR="004E0BBB" w:rsidRDefault="004E0BBB" w:rsidP="00D74AE1"/>
    <w:p w14:paraId="773F65A6" w14:textId="77777777" w:rsidR="004E0BBB" w:rsidRDefault="004E0BBB" w:rsidP="00D74AE1"/>
    <w:p w14:paraId="562B8CA3" w14:textId="77777777" w:rsidR="004E0BBB" w:rsidRDefault="004E0BBB" w:rsidP="00D74AE1"/>
    <w:p w14:paraId="5FBF2274" w14:textId="77777777" w:rsidR="004E0BBB" w:rsidRDefault="004E0BBB" w:rsidP="00D74AE1"/>
    <w:p w14:paraId="4299A2CB" w14:textId="77777777" w:rsidR="004E0BBB" w:rsidRDefault="004E0BBB" w:rsidP="00D74AE1"/>
    <w:p w14:paraId="1B0719BE" w14:textId="77777777" w:rsidR="004E0BBB" w:rsidRDefault="004E0BBB" w:rsidP="00D74AE1"/>
    <w:p w14:paraId="7A735940" w14:textId="77777777" w:rsidR="004E0BBB" w:rsidRDefault="004E0BBB" w:rsidP="00D74AE1"/>
    <w:p w14:paraId="3633D42D" w14:textId="77777777" w:rsidR="004E0BBB" w:rsidRDefault="004E0BBB" w:rsidP="00D74AE1"/>
    <w:p w14:paraId="7D5F99C9" w14:textId="77777777" w:rsidR="004E0BBB" w:rsidRDefault="004E0BBB" w:rsidP="00D74AE1"/>
    <w:p w14:paraId="579BB33F" w14:textId="77777777" w:rsidR="004E0BBB" w:rsidRDefault="004E0BBB" w:rsidP="00D74AE1"/>
    <w:p w14:paraId="0B386237" w14:textId="77777777" w:rsidR="004E0BBB" w:rsidRDefault="004E0BBB" w:rsidP="00D74AE1"/>
    <w:p w14:paraId="0D1C81CB" w14:textId="77777777" w:rsidR="004E0BBB" w:rsidRDefault="004E0BBB" w:rsidP="00D74AE1"/>
    <w:p w14:paraId="19AC09DD" w14:textId="77777777" w:rsidR="004E0BBB" w:rsidRDefault="004E0BBB" w:rsidP="00D74AE1"/>
    <w:p w14:paraId="780310D7" w14:textId="77777777" w:rsidR="004E0BBB" w:rsidRDefault="004E0BBB" w:rsidP="00D74AE1"/>
    <w:p w14:paraId="28A9F2BB" w14:textId="77777777" w:rsidR="004E0BBB" w:rsidRDefault="004E0BBB" w:rsidP="00D74AE1"/>
    <w:p w14:paraId="1AD1B5B2" w14:textId="77777777" w:rsidR="00734BC6" w:rsidRDefault="00734BC6" w:rsidP="00D74AE1"/>
    <w:p w14:paraId="7A342542" w14:textId="77777777" w:rsidR="004E0BBB" w:rsidRDefault="004E0BBB" w:rsidP="00D74AE1"/>
    <w:p w14:paraId="3D864CA3" w14:textId="77777777" w:rsidR="004E0BBB" w:rsidRDefault="004E0BBB" w:rsidP="00D74AE1"/>
    <w:p w14:paraId="6436E633" w14:textId="77777777" w:rsidR="004E0BBB" w:rsidRDefault="004E0BBB" w:rsidP="00D74AE1"/>
    <w:p w14:paraId="292A1C54" w14:textId="77777777" w:rsidR="004E0BBB" w:rsidRDefault="004E0BBB" w:rsidP="00D74AE1"/>
    <w:p w14:paraId="4F8D8846" w14:textId="77777777" w:rsidR="00384075" w:rsidRDefault="00384075" w:rsidP="00D74AE1"/>
    <w:p w14:paraId="03B1C365" w14:textId="77777777" w:rsidR="00384075" w:rsidRDefault="00384075" w:rsidP="00D74AE1"/>
    <w:p w14:paraId="55A1A4A0" w14:textId="77777777" w:rsidR="004E0BBB" w:rsidRDefault="004E0BBB" w:rsidP="004E0BBB">
      <w:pPr>
        <w:pStyle w:val="Editionnumber"/>
      </w:pPr>
      <w:r>
        <w:lastRenderedPageBreak/>
        <w:t>Edition 1.0</w:t>
      </w:r>
    </w:p>
    <w:p w14:paraId="35356B09" w14:textId="77777777" w:rsidR="004E0BBB" w:rsidRDefault="00600C2B" w:rsidP="004E0BBB">
      <w:pPr>
        <w:pStyle w:val="Documentdate"/>
      </w:pPr>
      <w:r>
        <w:t xml:space="preserve">Document </w:t>
      </w:r>
      <w:commentRangeStart w:id="3"/>
      <w:r>
        <w:t>date</w:t>
      </w:r>
      <w:commentRangeEnd w:id="3"/>
      <w:r>
        <w:rPr>
          <w:rStyle w:val="CommentReference"/>
          <w:b w:val="0"/>
          <w:color w:val="auto"/>
        </w:rPr>
        <w:commentReference w:id="3"/>
      </w:r>
    </w:p>
    <w:p w14:paraId="5D581B19"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8147E54"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028A5B3" w14:textId="77777777" w:rsidTr="005E4659">
        <w:tc>
          <w:tcPr>
            <w:tcW w:w="1908" w:type="dxa"/>
          </w:tcPr>
          <w:p w14:paraId="653F13BC" w14:textId="77777777" w:rsidR="00914E26" w:rsidRPr="00460028" w:rsidRDefault="00914E26" w:rsidP="00414698">
            <w:pPr>
              <w:pStyle w:val="Tableheading"/>
            </w:pPr>
            <w:r w:rsidRPr="00460028">
              <w:t>Date</w:t>
            </w:r>
          </w:p>
        </w:tc>
        <w:tc>
          <w:tcPr>
            <w:tcW w:w="3576" w:type="dxa"/>
          </w:tcPr>
          <w:p w14:paraId="3FE50E7B" w14:textId="77777777" w:rsidR="00914E26" w:rsidRPr="00460028" w:rsidRDefault="00914E26" w:rsidP="00414698">
            <w:pPr>
              <w:pStyle w:val="Tableheading"/>
            </w:pPr>
            <w:r w:rsidRPr="00460028">
              <w:t>Page / Section Revised</w:t>
            </w:r>
          </w:p>
        </w:tc>
        <w:tc>
          <w:tcPr>
            <w:tcW w:w="5001" w:type="dxa"/>
          </w:tcPr>
          <w:p w14:paraId="51694FD6" w14:textId="77777777" w:rsidR="00914E26" w:rsidRPr="00460028" w:rsidRDefault="00914E26" w:rsidP="00414698">
            <w:pPr>
              <w:pStyle w:val="Tableheading"/>
            </w:pPr>
            <w:r w:rsidRPr="00460028">
              <w:t>Requirement for Revision</w:t>
            </w:r>
          </w:p>
        </w:tc>
      </w:tr>
      <w:tr w:rsidR="005E4659" w:rsidRPr="00460028" w14:paraId="741BA565" w14:textId="77777777" w:rsidTr="005E4659">
        <w:trPr>
          <w:trHeight w:val="851"/>
        </w:trPr>
        <w:tc>
          <w:tcPr>
            <w:tcW w:w="1908" w:type="dxa"/>
            <w:vAlign w:val="center"/>
          </w:tcPr>
          <w:p w14:paraId="42699F84" w14:textId="77777777" w:rsidR="00914E26" w:rsidRPr="00C27E08" w:rsidRDefault="00914E26" w:rsidP="00914E26">
            <w:pPr>
              <w:pStyle w:val="Tabletext"/>
            </w:pPr>
          </w:p>
        </w:tc>
        <w:tc>
          <w:tcPr>
            <w:tcW w:w="3576" w:type="dxa"/>
            <w:vAlign w:val="center"/>
          </w:tcPr>
          <w:p w14:paraId="69195C79" w14:textId="77777777" w:rsidR="00914E26" w:rsidRPr="00C27E08" w:rsidRDefault="00914E26" w:rsidP="00914E26">
            <w:pPr>
              <w:pStyle w:val="Tabletext"/>
            </w:pPr>
          </w:p>
        </w:tc>
        <w:tc>
          <w:tcPr>
            <w:tcW w:w="5001" w:type="dxa"/>
            <w:vAlign w:val="center"/>
          </w:tcPr>
          <w:p w14:paraId="0CFD7FC7" w14:textId="77777777" w:rsidR="00914E26" w:rsidRPr="00460028" w:rsidRDefault="00914E26" w:rsidP="00914E26">
            <w:pPr>
              <w:pStyle w:val="Tabletext"/>
            </w:pPr>
          </w:p>
        </w:tc>
      </w:tr>
      <w:tr w:rsidR="005E4659" w:rsidRPr="00460028" w14:paraId="42F0E8D1" w14:textId="77777777" w:rsidTr="005E4659">
        <w:trPr>
          <w:trHeight w:val="851"/>
        </w:trPr>
        <w:tc>
          <w:tcPr>
            <w:tcW w:w="1908" w:type="dxa"/>
            <w:vAlign w:val="center"/>
          </w:tcPr>
          <w:p w14:paraId="63A5050E" w14:textId="77777777" w:rsidR="00914E26" w:rsidRPr="00460028" w:rsidRDefault="00914E26" w:rsidP="00914E26">
            <w:pPr>
              <w:pStyle w:val="Tabletext"/>
            </w:pPr>
          </w:p>
        </w:tc>
        <w:tc>
          <w:tcPr>
            <w:tcW w:w="3576" w:type="dxa"/>
            <w:vAlign w:val="center"/>
          </w:tcPr>
          <w:p w14:paraId="4CBFE38B" w14:textId="77777777" w:rsidR="00914E26" w:rsidRPr="00460028" w:rsidRDefault="00914E26" w:rsidP="00914E26">
            <w:pPr>
              <w:pStyle w:val="Tabletext"/>
            </w:pPr>
          </w:p>
        </w:tc>
        <w:tc>
          <w:tcPr>
            <w:tcW w:w="5001" w:type="dxa"/>
            <w:vAlign w:val="center"/>
          </w:tcPr>
          <w:p w14:paraId="78893631" w14:textId="77777777" w:rsidR="00914E26" w:rsidRPr="00460028" w:rsidRDefault="00914E26" w:rsidP="00914E26">
            <w:pPr>
              <w:pStyle w:val="Tabletext"/>
            </w:pPr>
          </w:p>
        </w:tc>
      </w:tr>
      <w:tr w:rsidR="005E4659" w:rsidRPr="00460028" w14:paraId="075FCBC7" w14:textId="77777777" w:rsidTr="005E4659">
        <w:trPr>
          <w:trHeight w:val="851"/>
        </w:trPr>
        <w:tc>
          <w:tcPr>
            <w:tcW w:w="1908" w:type="dxa"/>
            <w:vAlign w:val="center"/>
          </w:tcPr>
          <w:p w14:paraId="2F206CDF" w14:textId="77777777" w:rsidR="00914E26" w:rsidRPr="00460028" w:rsidRDefault="00914E26" w:rsidP="00914E26">
            <w:pPr>
              <w:pStyle w:val="Tabletext"/>
            </w:pPr>
          </w:p>
        </w:tc>
        <w:tc>
          <w:tcPr>
            <w:tcW w:w="3576" w:type="dxa"/>
            <w:vAlign w:val="center"/>
          </w:tcPr>
          <w:p w14:paraId="09FD83C7" w14:textId="77777777" w:rsidR="00914E26" w:rsidRPr="00460028" w:rsidRDefault="00914E26" w:rsidP="00914E26">
            <w:pPr>
              <w:pStyle w:val="Tabletext"/>
            </w:pPr>
          </w:p>
        </w:tc>
        <w:tc>
          <w:tcPr>
            <w:tcW w:w="5001" w:type="dxa"/>
            <w:vAlign w:val="center"/>
          </w:tcPr>
          <w:p w14:paraId="5DB517D2" w14:textId="77777777" w:rsidR="00914E26" w:rsidRPr="00460028" w:rsidRDefault="00914E26" w:rsidP="00914E26">
            <w:pPr>
              <w:pStyle w:val="Tabletext"/>
            </w:pPr>
          </w:p>
        </w:tc>
      </w:tr>
      <w:tr w:rsidR="005E4659" w:rsidRPr="00460028" w14:paraId="07B10F07" w14:textId="77777777" w:rsidTr="005E4659">
        <w:trPr>
          <w:trHeight w:val="851"/>
        </w:trPr>
        <w:tc>
          <w:tcPr>
            <w:tcW w:w="1908" w:type="dxa"/>
            <w:vAlign w:val="center"/>
          </w:tcPr>
          <w:p w14:paraId="011947C5" w14:textId="77777777" w:rsidR="00914E26" w:rsidRPr="00460028" w:rsidRDefault="00914E26" w:rsidP="00914E26">
            <w:pPr>
              <w:pStyle w:val="Tabletext"/>
            </w:pPr>
          </w:p>
        </w:tc>
        <w:tc>
          <w:tcPr>
            <w:tcW w:w="3576" w:type="dxa"/>
            <w:vAlign w:val="center"/>
          </w:tcPr>
          <w:p w14:paraId="41E30611" w14:textId="77777777" w:rsidR="00914E26" w:rsidRPr="00460028" w:rsidRDefault="00914E26" w:rsidP="00914E26">
            <w:pPr>
              <w:pStyle w:val="Tabletext"/>
            </w:pPr>
          </w:p>
        </w:tc>
        <w:tc>
          <w:tcPr>
            <w:tcW w:w="5001" w:type="dxa"/>
            <w:vAlign w:val="center"/>
          </w:tcPr>
          <w:p w14:paraId="3D6C882E" w14:textId="77777777" w:rsidR="00914E26" w:rsidRPr="00460028" w:rsidRDefault="00914E26" w:rsidP="00914E26">
            <w:pPr>
              <w:pStyle w:val="Tabletext"/>
            </w:pPr>
          </w:p>
        </w:tc>
      </w:tr>
      <w:tr w:rsidR="005E4659" w:rsidRPr="00460028" w14:paraId="5D4F5918" w14:textId="77777777" w:rsidTr="005E4659">
        <w:trPr>
          <w:trHeight w:val="851"/>
        </w:trPr>
        <w:tc>
          <w:tcPr>
            <w:tcW w:w="1908" w:type="dxa"/>
            <w:vAlign w:val="center"/>
          </w:tcPr>
          <w:p w14:paraId="2E9A2981" w14:textId="77777777" w:rsidR="00914E26" w:rsidRPr="00460028" w:rsidRDefault="00914E26" w:rsidP="00914E26">
            <w:pPr>
              <w:pStyle w:val="Tabletext"/>
            </w:pPr>
          </w:p>
        </w:tc>
        <w:tc>
          <w:tcPr>
            <w:tcW w:w="3576" w:type="dxa"/>
            <w:vAlign w:val="center"/>
          </w:tcPr>
          <w:p w14:paraId="6B3708E9" w14:textId="77777777" w:rsidR="00914E26" w:rsidRPr="00460028" w:rsidRDefault="00914E26" w:rsidP="00914E26">
            <w:pPr>
              <w:pStyle w:val="Tabletext"/>
            </w:pPr>
          </w:p>
        </w:tc>
        <w:tc>
          <w:tcPr>
            <w:tcW w:w="5001" w:type="dxa"/>
            <w:vAlign w:val="center"/>
          </w:tcPr>
          <w:p w14:paraId="395DC4B0" w14:textId="77777777" w:rsidR="00914E26" w:rsidRPr="00460028" w:rsidRDefault="00914E26" w:rsidP="00914E26">
            <w:pPr>
              <w:pStyle w:val="Tabletext"/>
            </w:pPr>
          </w:p>
        </w:tc>
      </w:tr>
      <w:tr w:rsidR="005E4659" w:rsidRPr="00460028" w14:paraId="624FCD51" w14:textId="77777777" w:rsidTr="005E4659">
        <w:trPr>
          <w:trHeight w:val="851"/>
        </w:trPr>
        <w:tc>
          <w:tcPr>
            <w:tcW w:w="1908" w:type="dxa"/>
            <w:vAlign w:val="center"/>
          </w:tcPr>
          <w:p w14:paraId="4819E0A9" w14:textId="77777777" w:rsidR="00914E26" w:rsidRPr="00460028" w:rsidRDefault="00914E26" w:rsidP="00914E26">
            <w:pPr>
              <w:pStyle w:val="Tabletext"/>
            </w:pPr>
          </w:p>
        </w:tc>
        <w:tc>
          <w:tcPr>
            <w:tcW w:w="3576" w:type="dxa"/>
            <w:vAlign w:val="center"/>
          </w:tcPr>
          <w:p w14:paraId="23CC7F4D" w14:textId="77777777" w:rsidR="00914E26" w:rsidRPr="00460028" w:rsidRDefault="00914E26" w:rsidP="00914E26">
            <w:pPr>
              <w:pStyle w:val="Tabletext"/>
            </w:pPr>
          </w:p>
        </w:tc>
        <w:tc>
          <w:tcPr>
            <w:tcW w:w="5001" w:type="dxa"/>
            <w:vAlign w:val="center"/>
          </w:tcPr>
          <w:p w14:paraId="773C6085" w14:textId="77777777" w:rsidR="00914E26" w:rsidRPr="00460028" w:rsidRDefault="00914E26" w:rsidP="00914E26">
            <w:pPr>
              <w:pStyle w:val="Tabletext"/>
            </w:pPr>
          </w:p>
        </w:tc>
      </w:tr>
      <w:tr w:rsidR="005E4659" w:rsidRPr="00460028" w14:paraId="23F24695" w14:textId="77777777" w:rsidTr="005E4659">
        <w:trPr>
          <w:trHeight w:val="851"/>
        </w:trPr>
        <w:tc>
          <w:tcPr>
            <w:tcW w:w="1908" w:type="dxa"/>
            <w:vAlign w:val="center"/>
          </w:tcPr>
          <w:p w14:paraId="2A849822" w14:textId="77777777" w:rsidR="00914E26" w:rsidRPr="00460028" w:rsidRDefault="00914E26" w:rsidP="00914E26">
            <w:pPr>
              <w:pStyle w:val="Tabletext"/>
            </w:pPr>
          </w:p>
        </w:tc>
        <w:tc>
          <w:tcPr>
            <w:tcW w:w="3576" w:type="dxa"/>
            <w:vAlign w:val="center"/>
          </w:tcPr>
          <w:p w14:paraId="3BCD25EC" w14:textId="77777777" w:rsidR="00914E26" w:rsidRPr="00460028" w:rsidRDefault="00914E26" w:rsidP="00914E26">
            <w:pPr>
              <w:pStyle w:val="Tabletext"/>
            </w:pPr>
          </w:p>
        </w:tc>
        <w:tc>
          <w:tcPr>
            <w:tcW w:w="5001" w:type="dxa"/>
            <w:vAlign w:val="center"/>
          </w:tcPr>
          <w:p w14:paraId="483492D8" w14:textId="77777777" w:rsidR="00914E26" w:rsidRPr="00460028" w:rsidRDefault="00914E26" w:rsidP="00914E26">
            <w:pPr>
              <w:pStyle w:val="Tabletext"/>
            </w:pPr>
          </w:p>
        </w:tc>
      </w:tr>
    </w:tbl>
    <w:p w14:paraId="208A7B00" w14:textId="77777777" w:rsidR="00914E26" w:rsidRDefault="00914E26" w:rsidP="00D74AE1"/>
    <w:p w14:paraId="7B9D83AA"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64D11AB3" w14:textId="77777777" w:rsidR="00D33CC6"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33CC6">
        <w:t>1</w:t>
      </w:r>
      <w:r w:rsidR="00D33CC6">
        <w:rPr>
          <w:rFonts w:eastAsiaTheme="minorEastAsia"/>
          <w:b w:val="0"/>
          <w:color w:val="auto"/>
          <w:lang w:val="en-AU" w:eastAsia="en-AU"/>
        </w:rPr>
        <w:tab/>
      </w:r>
      <w:r w:rsidR="00D33CC6">
        <w:t>INTRODUCTION</w:t>
      </w:r>
      <w:r w:rsidR="00D33CC6">
        <w:tab/>
      </w:r>
      <w:r w:rsidR="00D33CC6">
        <w:fldChar w:fldCharType="begin"/>
      </w:r>
      <w:r w:rsidR="00D33CC6">
        <w:instrText xml:space="preserve"> PAGEREF _Toc491328031 \h </w:instrText>
      </w:r>
      <w:r w:rsidR="00D33CC6">
        <w:fldChar w:fldCharType="separate"/>
      </w:r>
      <w:r w:rsidR="00D33CC6">
        <w:t>4</w:t>
      </w:r>
      <w:r w:rsidR="00D33CC6">
        <w:fldChar w:fldCharType="end"/>
      </w:r>
    </w:p>
    <w:p w14:paraId="44FA2E4D" w14:textId="77777777" w:rsidR="00D33CC6" w:rsidRDefault="00D33CC6">
      <w:pPr>
        <w:pStyle w:val="TOC2"/>
        <w:rPr>
          <w:rFonts w:eastAsiaTheme="minorEastAsia"/>
          <w:color w:val="auto"/>
          <w:lang w:val="en-AU" w:eastAsia="en-AU"/>
        </w:rPr>
      </w:pPr>
      <w:r>
        <w:t>1.1</w:t>
      </w:r>
      <w:r>
        <w:rPr>
          <w:rFonts w:eastAsiaTheme="minorEastAsia"/>
          <w:color w:val="auto"/>
          <w:lang w:val="en-AU" w:eastAsia="en-AU"/>
        </w:rPr>
        <w:tab/>
      </w:r>
      <w:r>
        <w:t>Preamble</w:t>
      </w:r>
      <w:r>
        <w:tab/>
      </w:r>
      <w:r>
        <w:fldChar w:fldCharType="begin"/>
      </w:r>
      <w:r>
        <w:instrText xml:space="preserve"> PAGEREF _Toc491328032 \h </w:instrText>
      </w:r>
      <w:r>
        <w:fldChar w:fldCharType="separate"/>
      </w:r>
      <w:r>
        <w:t>4</w:t>
      </w:r>
      <w:r>
        <w:fldChar w:fldCharType="end"/>
      </w:r>
    </w:p>
    <w:p w14:paraId="4CCF21AE" w14:textId="77777777" w:rsidR="00D33CC6" w:rsidRDefault="00D33CC6">
      <w:pPr>
        <w:pStyle w:val="TOC2"/>
        <w:rPr>
          <w:rFonts w:eastAsiaTheme="minorEastAsia"/>
          <w:color w:val="auto"/>
          <w:lang w:val="en-AU" w:eastAsia="en-AU"/>
        </w:rPr>
      </w:pPr>
      <w:r>
        <w:t>1.2</w:t>
      </w:r>
      <w:r>
        <w:rPr>
          <w:rFonts w:eastAsiaTheme="minorEastAsia"/>
          <w:color w:val="auto"/>
          <w:lang w:val="en-AU" w:eastAsia="en-AU"/>
        </w:rPr>
        <w:tab/>
      </w:r>
      <w:r>
        <w:t>Objective</w:t>
      </w:r>
      <w:r>
        <w:tab/>
      </w:r>
      <w:r>
        <w:fldChar w:fldCharType="begin"/>
      </w:r>
      <w:r>
        <w:instrText xml:space="preserve"> PAGEREF _Toc491328033 \h </w:instrText>
      </w:r>
      <w:r>
        <w:fldChar w:fldCharType="separate"/>
      </w:r>
      <w:r>
        <w:t>4</w:t>
      </w:r>
      <w:r>
        <w:fldChar w:fldCharType="end"/>
      </w:r>
    </w:p>
    <w:p w14:paraId="414BE4A8" w14:textId="77777777" w:rsidR="00D33CC6" w:rsidRDefault="00D33CC6">
      <w:pPr>
        <w:pStyle w:val="TOC1"/>
        <w:rPr>
          <w:rFonts w:eastAsiaTheme="minorEastAsia"/>
          <w:b w:val="0"/>
          <w:color w:val="auto"/>
          <w:lang w:val="en-AU" w:eastAsia="en-AU"/>
        </w:rPr>
      </w:pPr>
      <w:r>
        <w:t>2</w:t>
      </w:r>
      <w:r>
        <w:rPr>
          <w:rFonts w:eastAsiaTheme="minorEastAsia"/>
          <w:b w:val="0"/>
          <w:color w:val="auto"/>
          <w:lang w:val="en-AU" w:eastAsia="en-AU"/>
        </w:rPr>
        <w:tab/>
      </w:r>
      <w:r>
        <w:t>Documentation Structure</w:t>
      </w:r>
      <w:r>
        <w:tab/>
      </w:r>
      <w:r>
        <w:fldChar w:fldCharType="begin"/>
      </w:r>
      <w:r>
        <w:instrText xml:space="preserve"> PAGEREF _Toc491328034 \h </w:instrText>
      </w:r>
      <w:r>
        <w:fldChar w:fldCharType="separate"/>
      </w:r>
      <w:r>
        <w:t>4</w:t>
      </w:r>
      <w:r>
        <w:fldChar w:fldCharType="end"/>
      </w:r>
    </w:p>
    <w:p w14:paraId="178FCFB5" w14:textId="77777777" w:rsidR="00D33CC6" w:rsidRDefault="00D33CC6">
      <w:pPr>
        <w:pStyle w:val="TOC2"/>
        <w:rPr>
          <w:rFonts w:eastAsiaTheme="minorEastAsia"/>
          <w:color w:val="auto"/>
          <w:lang w:val="en-AU" w:eastAsia="en-AU"/>
        </w:rPr>
      </w:pPr>
      <w:r>
        <w:t>2.1</w:t>
      </w:r>
      <w:r>
        <w:rPr>
          <w:rFonts w:eastAsiaTheme="minorEastAsia"/>
          <w:color w:val="auto"/>
          <w:lang w:val="en-AU" w:eastAsia="en-AU"/>
        </w:rPr>
        <w:tab/>
      </w:r>
      <w:r>
        <w:t>Standards</w:t>
      </w:r>
      <w:r>
        <w:tab/>
      </w:r>
      <w:r>
        <w:fldChar w:fldCharType="begin"/>
      </w:r>
      <w:r>
        <w:instrText xml:space="preserve"> PAGEREF _Toc491328035 \h </w:instrText>
      </w:r>
      <w:r>
        <w:fldChar w:fldCharType="separate"/>
      </w:r>
      <w:r>
        <w:t>4</w:t>
      </w:r>
      <w:r>
        <w:fldChar w:fldCharType="end"/>
      </w:r>
    </w:p>
    <w:p w14:paraId="032021F5" w14:textId="77777777" w:rsidR="00D33CC6" w:rsidRDefault="00D33CC6">
      <w:pPr>
        <w:pStyle w:val="TOC2"/>
        <w:rPr>
          <w:rFonts w:eastAsiaTheme="minorEastAsia"/>
          <w:color w:val="auto"/>
          <w:lang w:val="en-AU" w:eastAsia="en-AU"/>
        </w:rPr>
      </w:pPr>
      <w:r>
        <w:t>2.2</w:t>
      </w:r>
      <w:r>
        <w:rPr>
          <w:rFonts w:eastAsiaTheme="minorEastAsia"/>
          <w:color w:val="auto"/>
          <w:lang w:val="en-AU" w:eastAsia="en-AU"/>
        </w:rPr>
        <w:tab/>
      </w:r>
      <w:r>
        <w:t>Recommendations</w:t>
      </w:r>
      <w:r>
        <w:tab/>
      </w:r>
      <w:r>
        <w:fldChar w:fldCharType="begin"/>
      </w:r>
      <w:r>
        <w:instrText xml:space="preserve"> PAGEREF _Toc491328036 \h </w:instrText>
      </w:r>
      <w:r>
        <w:fldChar w:fldCharType="separate"/>
      </w:r>
      <w:r>
        <w:t>5</w:t>
      </w:r>
      <w:r>
        <w:fldChar w:fldCharType="end"/>
      </w:r>
    </w:p>
    <w:p w14:paraId="02C36742" w14:textId="77777777" w:rsidR="00D33CC6" w:rsidRDefault="00D33CC6">
      <w:pPr>
        <w:pStyle w:val="TOC2"/>
        <w:rPr>
          <w:rFonts w:eastAsiaTheme="minorEastAsia"/>
          <w:color w:val="auto"/>
          <w:lang w:val="en-AU" w:eastAsia="en-AU"/>
        </w:rPr>
      </w:pPr>
      <w:r>
        <w:t>2.3</w:t>
      </w:r>
      <w:r>
        <w:rPr>
          <w:rFonts w:eastAsiaTheme="minorEastAsia"/>
          <w:color w:val="auto"/>
          <w:lang w:val="en-AU" w:eastAsia="en-AU"/>
        </w:rPr>
        <w:tab/>
      </w:r>
      <w:r>
        <w:t>Guidelines</w:t>
      </w:r>
      <w:r>
        <w:tab/>
      </w:r>
      <w:r>
        <w:fldChar w:fldCharType="begin"/>
      </w:r>
      <w:r>
        <w:instrText xml:space="preserve"> PAGEREF _Toc491328037 \h </w:instrText>
      </w:r>
      <w:r>
        <w:fldChar w:fldCharType="separate"/>
      </w:r>
      <w:r>
        <w:t>5</w:t>
      </w:r>
      <w:r>
        <w:fldChar w:fldCharType="end"/>
      </w:r>
    </w:p>
    <w:p w14:paraId="1D5D0BC0" w14:textId="77777777" w:rsidR="00D33CC6" w:rsidRDefault="00D33CC6">
      <w:pPr>
        <w:pStyle w:val="TOC1"/>
        <w:rPr>
          <w:rFonts w:eastAsiaTheme="minorEastAsia"/>
          <w:b w:val="0"/>
          <w:color w:val="auto"/>
          <w:lang w:val="en-AU" w:eastAsia="en-AU"/>
        </w:rPr>
      </w:pPr>
      <w:r>
        <w:t>3</w:t>
      </w:r>
      <w:r>
        <w:rPr>
          <w:rFonts w:eastAsiaTheme="minorEastAsia"/>
          <w:b w:val="0"/>
          <w:color w:val="auto"/>
          <w:lang w:val="en-AU" w:eastAsia="en-AU"/>
        </w:rPr>
        <w:tab/>
      </w:r>
      <w:r>
        <w:t>Standards, Recommendations and Guidelines relating to VTS</w:t>
      </w:r>
      <w:r>
        <w:tab/>
      </w:r>
      <w:r>
        <w:fldChar w:fldCharType="begin"/>
      </w:r>
      <w:r>
        <w:instrText xml:space="preserve"> PAGEREF _Toc491328038 \h </w:instrText>
      </w:r>
      <w:r>
        <w:fldChar w:fldCharType="separate"/>
      </w:r>
      <w:r>
        <w:t>5</w:t>
      </w:r>
      <w:r>
        <w:fldChar w:fldCharType="end"/>
      </w:r>
    </w:p>
    <w:p w14:paraId="159874C7" w14:textId="77777777" w:rsidR="00D33CC6" w:rsidRDefault="00D33CC6">
      <w:pPr>
        <w:pStyle w:val="TOC1"/>
        <w:rPr>
          <w:rFonts w:eastAsiaTheme="minorEastAsia"/>
          <w:b w:val="0"/>
          <w:color w:val="auto"/>
          <w:lang w:val="en-AU" w:eastAsia="en-AU"/>
        </w:rPr>
      </w:pPr>
      <w:r>
        <w:t>4</w:t>
      </w:r>
      <w:r>
        <w:rPr>
          <w:rFonts w:eastAsiaTheme="minorEastAsia"/>
          <w:b w:val="0"/>
          <w:color w:val="auto"/>
          <w:lang w:val="en-AU" w:eastAsia="en-AU"/>
        </w:rPr>
        <w:tab/>
      </w:r>
      <w:r>
        <w:t>DEFINITIONS</w:t>
      </w:r>
      <w:r>
        <w:tab/>
      </w:r>
      <w:r>
        <w:fldChar w:fldCharType="begin"/>
      </w:r>
      <w:r>
        <w:instrText xml:space="preserve"> PAGEREF _Toc491328039 \h </w:instrText>
      </w:r>
      <w:r>
        <w:fldChar w:fldCharType="separate"/>
      </w:r>
      <w:r>
        <w:t>5</w:t>
      </w:r>
      <w:r>
        <w:fldChar w:fldCharType="end"/>
      </w:r>
    </w:p>
    <w:p w14:paraId="14C4B2B0" w14:textId="77777777" w:rsidR="00D33CC6" w:rsidRDefault="00D33CC6">
      <w:pPr>
        <w:pStyle w:val="TOC1"/>
        <w:rPr>
          <w:rFonts w:eastAsiaTheme="minorEastAsia"/>
          <w:b w:val="0"/>
          <w:color w:val="auto"/>
          <w:lang w:val="en-AU" w:eastAsia="en-AU"/>
        </w:rPr>
      </w:pPr>
      <w:r>
        <w:t>5</w:t>
      </w:r>
      <w:r>
        <w:rPr>
          <w:rFonts w:eastAsiaTheme="minorEastAsia"/>
          <w:b w:val="0"/>
          <w:color w:val="auto"/>
          <w:lang w:val="en-AU" w:eastAsia="en-AU"/>
        </w:rPr>
        <w:tab/>
      </w:r>
      <w:r>
        <w:t>ACRONYMS</w:t>
      </w:r>
      <w:r>
        <w:tab/>
      </w:r>
      <w:r>
        <w:fldChar w:fldCharType="begin"/>
      </w:r>
      <w:r>
        <w:instrText xml:space="preserve"> PAGEREF _Toc491328040 \h </w:instrText>
      </w:r>
      <w:r>
        <w:fldChar w:fldCharType="separate"/>
      </w:r>
      <w:r>
        <w:t>5</w:t>
      </w:r>
      <w:r>
        <w:fldChar w:fldCharType="end"/>
      </w:r>
    </w:p>
    <w:p w14:paraId="5907CCD9" w14:textId="77777777" w:rsidR="00D33CC6" w:rsidRDefault="00D33CC6">
      <w:pPr>
        <w:pStyle w:val="TOC1"/>
        <w:rPr>
          <w:rFonts w:eastAsiaTheme="minorEastAsia"/>
          <w:b w:val="0"/>
          <w:color w:val="auto"/>
          <w:lang w:val="en-AU" w:eastAsia="en-AU"/>
        </w:rPr>
      </w:pPr>
      <w:r>
        <w:t>6</w:t>
      </w:r>
      <w:r>
        <w:rPr>
          <w:rFonts w:eastAsiaTheme="minorEastAsia"/>
          <w:b w:val="0"/>
          <w:color w:val="auto"/>
          <w:lang w:val="en-AU" w:eastAsia="en-AU"/>
        </w:rPr>
        <w:tab/>
      </w:r>
      <w:r>
        <w:t>REFERENCES</w:t>
      </w:r>
      <w:r>
        <w:tab/>
      </w:r>
      <w:r>
        <w:fldChar w:fldCharType="begin"/>
      </w:r>
      <w:r>
        <w:instrText xml:space="preserve"> PAGEREF _Toc491328041 \h </w:instrText>
      </w:r>
      <w:r>
        <w:fldChar w:fldCharType="separate"/>
      </w:r>
      <w:r>
        <w:t>5</w:t>
      </w:r>
      <w:r>
        <w:fldChar w:fldCharType="end"/>
      </w:r>
    </w:p>
    <w:p w14:paraId="1B4A828B" w14:textId="77777777" w:rsidR="00642025" w:rsidRPr="0093492E" w:rsidRDefault="004A4EC4" w:rsidP="00BA5754">
      <w:pPr>
        <w:rPr>
          <w:noProof/>
        </w:rPr>
      </w:pPr>
      <w:r>
        <w:rPr>
          <w:noProof/>
        </w:rPr>
        <w:fldChar w:fldCharType="end"/>
      </w:r>
    </w:p>
    <w:p w14:paraId="147EBC94" w14:textId="77777777" w:rsidR="0078486B" w:rsidRDefault="002F265A" w:rsidP="00C9558A">
      <w:pPr>
        <w:pStyle w:val="ListofFigures"/>
      </w:pPr>
      <w:r>
        <w:t>List of Tables</w:t>
      </w:r>
    </w:p>
    <w:p w14:paraId="5D154870" w14:textId="77777777" w:rsidR="00187E64" w:rsidRDefault="00923B4D">
      <w:pPr>
        <w:pStyle w:val="TableofFigures"/>
        <w:rPr>
          <w:rFonts w:eastAsiaTheme="minorEastAsia"/>
          <w:i w:val="0"/>
          <w:noProof/>
          <w:lang w:eastAsia="en-GB"/>
        </w:rPr>
      </w:pPr>
      <w:r>
        <w:fldChar w:fldCharType="begin"/>
      </w:r>
      <w:r>
        <w:instrText xml:space="preserve"> TOC \t "Table caption" \c </w:instrText>
      </w:r>
      <w:r>
        <w:fldChar w:fldCharType="separate"/>
      </w:r>
      <w:r w:rsidR="00187E64">
        <w:rPr>
          <w:noProof/>
        </w:rPr>
        <w:t>Table 1</w:t>
      </w:r>
      <w:r w:rsidR="00187E64">
        <w:rPr>
          <w:rFonts w:eastAsiaTheme="minorEastAsia"/>
          <w:i w:val="0"/>
          <w:noProof/>
          <w:lang w:eastAsia="en-GB"/>
        </w:rPr>
        <w:tab/>
      </w:r>
      <w:r w:rsidR="00187E64">
        <w:rPr>
          <w:noProof/>
        </w:rPr>
        <w:t>Types of Data Exchange</w:t>
      </w:r>
      <w:r w:rsidR="00187E64">
        <w:rPr>
          <w:noProof/>
        </w:rPr>
        <w:tab/>
      </w:r>
      <w:r w:rsidR="00187E64">
        <w:rPr>
          <w:noProof/>
        </w:rPr>
        <w:fldChar w:fldCharType="begin"/>
      </w:r>
      <w:r w:rsidR="00187E64">
        <w:rPr>
          <w:noProof/>
        </w:rPr>
        <w:instrText xml:space="preserve"> PAGEREF _Toc477954248 \h </w:instrText>
      </w:r>
      <w:r w:rsidR="00187E64">
        <w:rPr>
          <w:noProof/>
        </w:rPr>
      </w:r>
      <w:r w:rsidR="00187E64">
        <w:rPr>
          <w:noProof/>
        </w:rPr>
        <w:fldChar w:fldCharType="separate"/>
      </w:r>
      <w:r w:rsidR="00187E64">
        <w:rPr>
          <w:noProof/>
        </w:rPr>
        <w:t>12</w:t>
      </w:r>
      <w:r w:rsidR="00187E64">
        <w:rPr>
          <w:noProof/>
        </w:rPr>
        <w:fldChar w:fldCharType="end"/>
      </w:r>
    </w:p>
    <w:p w14:paraId="1488E641" w14:textId="77777777" w:rsidR="00187E64" w:rsidRDefault="00187E64">
      <w:pPr>
        <w:pStyle w:val="TableofFigures"/>
        <w:rPr>
          <w:rFonts w:eastAsiaTheme="minorEastAsia"/>
          <w:i w:val="0"/>
          <w:noProof/>
          <w:lang w:eastAsia="en-GB"/>
        </w:rPr>
      </w:pPr>
      <w:r>
        <w:rPr>
          <w:noProof/>
        </w:rPr>
        <w:t>Table 2</w:t>
      </w:r>
      <w:r>
        <w:rPr>
          <w:rFonts w:eastAsiaTheme="minorEastAsia"/>
          <w:i w:val="0"/>
          <w:noProof/>
          <w:lang w:eastAsia="en-GB"/>
        </w:rPr>
        <w:tab/>
      </w:r>
      <w:r>
        <w:rPr>
          <w:noProof/>
        </w:rPr>
        <w:t>Characteristics of the data exchange</w:t>
      </w:r>
      <w:r>
        <w:rPr>
          <w:noProof/>
        </w:rPr>
        <w:tab/>
      </w:r>
      <w:r>
        <w:rPr>
          <w:noProof/>
        </w:rPr>
        <w:fldChar w:fldCharType="begin"/>
      </w:r>
      <w:r>
        <w:rPr>
          <w:noProof/>
        </w:rPr>
        <w:instrText xml:space="preserve"> PAGEREF _Toc477954249 \h </w:instrText>
      </w:r>
      <w:r>
        <w:rPr>
          <w:noProof/>
        </w:rPr>
      </w:r>
      <w:r>
        <w:rPr>
          <w:noProof/>
        </w:rPr>
        <w:fldChar w:fldCharType="separate"/>
      </w:r>
      <w:r>
        <w:rPr>
          <w:noProof/>
        </w:rPr>
        <w:t>13</w:t>
      </w:r>
      <w:r>
        <w:rPr>
          <w:noProof/>
        </w:rPr>
        <w:fldChar w:fldCharType="end"/>
      </w:r>
    </w:p>
    <w:p w14:paraId="62F5FEDD" w14:textId="77777777" w:rsidR="00161325" w:rsidRPr="00C91630" w:rsidRDefault="00923B4D" w:rsidP="00BA5754">
      <w:r>
        <w:fldChar w:fldCharType="end"/>
      </w:r>
    </w:p>
    <w:p w14:paraId="123F476B" w14:textId="77777777" w:rsidR="00994D97" w:rsidRDefault="00994D97" w:rsidP="00C9558A">
      <w:pPr>
        <w:pStyle w:val="ListofFigures"/>
      </w:pPr>
      <w:commentRangeStart w:id="5"/>
      <w:r w:rsidRPr="00441393">
        <w:t>List of Figures</w:t>
      </w:r>
      <w:commentRangeEnd w:id="5"/>
      <w:r w:rsidR="00BA5C4A">
        <w:rPr>
          <w:rStyle w:val="CommentReference"/>
          <w:b w:val="0"/>
          <w:color w:val="auto"/>
        </w:rPr>
        <w:commentReference w:id="5"/>
      </w:r>
    </w:p>
    <w:p w14:paraId="20A39343" w14:textId="77777777" w:rsidR="00B07717" w:rsidRPr="00A84602" w:rsidRDefault="00923B4D" w:rsidP="00A84602">
      <w:r>
        <w:fldChar w:fldCharType="begin"/>
      </w:r>
      <w:r>
        <w:instrText xml:space="preserve"> TOC \t "Figure caption" \c </w:instrText>
      </w:r>
      <w:r>
        <w:fldChar w:fldCharType="separate"/>
      </w:r>
      <w:r w:rsidR="00187E64">
        <w:rPr>
          <w:b/>
          <w:bCs/>
          <w:noProof/>
          <w:lang w:val="en-US"/>
        </w:rPr>
        <w:t>No table of figures entries found.</w:t>
      </w:r>
      <w:r>
        <w:fldChar w:fldCharType="end"/>
      </w:r>
    </w:p>
    <w:p w14:paraId="3E553E71" w14:textId="77777777" w:rsidR="00790277" w:rsidRPr="00AC6134" w:rsidRDefault="00790277" w:rsidP="003274DB">
      <w:pPr>
        <w:rPr>
          <w:lang w:val="en-CA"/>
        </w:rPr>
        <w:sectPr w:rsidR="00790277" w:rsidRPr="00AC6134"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67494B5E" w14:textId="77777777" w:rsidR="004944C8" w:rsidRDefault="00ED4450" w:rsidP="00DE2814">
      <w:pPr>
        <w:pStyle w:val="Heading1"/>
      </w:pPr>
      <w:bookmarkStart w:id="6" w:name="_Toc491328031"/>
      <w:r>
        <w:lastRenderedPageBreak/>
        <w:t>INTRODUCTION</w:t>
      </w:r>
      <w:bookmarkEnd w:id="6"/>
    </w:p>
    <w:p w14:paraId="01DD3895" w14:textId="77777777" w:rsidR="004944C8" w:rsidRDefault="004944C8" w:rsidP="004944C8">
      <w:pPr>
        <w:pStyle w:val="Heading1separatationline"/>
      </w:pPr>
    </w:p>
    <w:p w14:paraId="1ED06108" w14:textId="77777777" w:rsidR="001E165A" w:rsidRDefault="001E165A" w:rsidP="001E165A">
      <w:pPr>
        <w:pStyle w:val="Heading2"/>
      </w:pPr>
      <w:bookmarkStart w:id="7" w:name="_Toc491328032"/>
      <w:r>
        <w:t>Preamble</w:t>
      </w:r>
      <w:bookmarkEnd w:id="7"/>
    </w:p>
    <w:p w14:paraId="3B272C87" w14:textId="77777777" w:rsidR="001E165A" w:rsidRPr="001E165A" w:rsidRDefault="001E165A" w:rsidP="001E165A">
      <w:pPr>
        <w:pStyle w:val="Heading2separationline"/>
      </w:pPr>
    </w:p>
    <w:p w14:paraId="68E3FF7F" w14:textId="77777777" w:rsidR="00584C4F" w:rsidRDefault="00584C4F" w:rsidP="00584C4F">
      <w:pPr>
        <w:pStyle w:val="BodyText"/>
      </w:pPr>
      <w:r>
        <w:t>The International Association of Marine Aids to Navigation and Lighthouse Authorities (IALA) is a specialised organisation for world‐wide improvement and harmonization of Marine Aids to Navigation.</w:t>
      </w:r>
    </w:p>
    <w:p w14:paraId="0DCD9DC8" w14:textId="77777777" w:rsidR="00584C4F" w:rsidRDefault="00584C4F" w:rsidP="00584C4F">
      <w:pPr>
        <w:pStyle w:val="BodyText"/>
      </w:pPr>
      <w:r>
        <w:t xml:space="preserve">The term “Marine Aid to Navigation” referred to in the Constitution of IALA, should be understood to be device, system or service, external to vessels, designed and operated to enhance safe and efficient navigation of individual vessels and/or vessel traffic. </w:t>
      </w:r>
      <w:r w:rsidR="00075084">
        <w:t xml:space="preserve"> </w:t>
      </w:r>
      <w:r>
        <w:t>For the purposes of IALA this definition includes Vessel Traffic Services</w:t>
      </w:r>
      <w:r w:rsidR="00406305">
        <w:t xml:space="preserve"> (VTS)</w:t>
      </w:r>
      <w:r>
        <w:t>.</w:t>
      </w:r>
    </w:p>
    <w:p w14:paraId="242AB1B0" w14:textId="77777777" w:rsidR="001E165A" w:rsidRPr="0058408F" w:rsidRDefault="00406305" w:rsidP="00584C4F">
      <w:pPr>
        <w:pStyle w:val="BodyText"/>
        <w:rPr>
          <w:b/>
        </w:rPr>
      </w:pPr>
      <w:r>
        <w:t>To</w:t>
      </w:r>
      <w:r w:rsidR="00075084">
        <w:t xml:space="preserve"> achieve </w:t>
      </w:r>
      <w:r w:rsidR="00075084" w:rsidRPr="00075084">
        <w:t>wor</w:t>
      </w:r>
      <w:r w:rsidR="00075084">
        <w:t>ld‐wide improvement and harmonis</w:t>
      </w:r>
      <w:r w:rsidR="00075084" w:rsidRPr="00075084">
        <w:t xml:space="preserve">ation of Vessel Traffic Services </w:t>
      </w:r>
      <w:r w:rsidR="00075084">
        <w:t xml:space="preserve">IALA </w:t>
      </w:r>
      <w:r w:rsidR="00584C4F">
        <w:t xml:space="preserve">publishes Standards, Recommendations, and Guidelines, </w:t>
      </w:r>
      <w:r w:rsidR="00075084">
        <w:t>specifically related to the development, implementation and operation of VTS</w:t>
      </w:r>
      <w:r w:rsidR="00584C4F">
        <w:t>.</w:t>
      </w:r>
    </w:p>
    <w:p w14:paraId="14EF70FA" w14:textId="77777777" w:rsidR="001E165A" w:rsidRPr="0058408F" w:rsidRDefault="001E165A" w:rsidP="001E165A">
      <w:pPr>
        <w:pStyle w:val="Heading2"/>
      </w:pPr>
      <w:bookmarkStart w:id="8" w:name="_Toc491328033"/>
      <w:r w:rsidRPr="0058408F">
        <w:t>Objective</w:t>
      </w:r>
      <w:bookmarkEnd w:id="8"/>
    </w:p>
    <w:p w14:paraId="40CDD799" w14:textId="77777777" w:rsidR="001E165A" w:rsidRPr="001E165A" w:rsidRDefault="001E165A" w:rsidP="001E165A">
      <w:pPr>
        <w:pStyle w:val="Heading2separationline"/>
      </w:pPr>
    </w:p>
    <w:p w14:paraId="33D4EBF0" w14:textId="77777777" w:rsidR="00033709" w:rsidRDefault="001E165A" w:rsidP="00033709">
      <w:pPr>
        <w:pStyle w:val="BodyText"/>
      </w:pPr>
      <w:r>
        <w:t>Th</w:t>
      </w:r>
      <w:r w:rsidR="00075084">
        <w:t xml:space="preserve">e objective of this </w:t>
      </w:r>
      <w:r>
        <w:t xml:space="preserve">Guideline </w:t>
      </w:r>
      <w:r w:rsidR="00075084">
        <w:t>is to</w:t>
      </w:r>
      <w:r w:rsidR="00033709">
        <w:t xml:space="preserve"> </w:t>
      </w:r>
      <w:r w:rsidR="00406305">
        <w:t>provide</w:t>
      </w:r>
      <w:r w:rsidR="00075084">
        <w:t xml:space="preserve"> </w:t>
      </w:r>
      <w:r w:rsidR="00D33CC6">
        <w:t xml:space="preserve">a reference to </w:t>
      </w:r>
      <w:r w:rsidR="00075084">
        <w:t>IALA document</w:t>
      </w:r>
      <w:r w:rsidR="00D33CC6">
        <w:t>ation</w:t>
      </w:r>
      <w:r w:rsidR="00075084">
        <w:t xml:space="preserve"> </w:t>
      </w:r>
      <w:r w:rsidR="00033709">
        <w:t xml:space="preserve">(Standards, Recommendations and Guidelines) </w:t>
      </w:r>
      <w:r w:rsidR="00075084">
        <w:t xml:space="preserve">specifically related to the </w:t>
      </w:r>
      <w:r w:rsidR="00075084" w:rsidRPr="00075084">
        <w:t>development, implementation and operation of VTS</w:t>
      </w:r>
      <w:r>
        <w:t>.</w:t>
      </w:r>
      <w:r w:rsidR="00075084">
        <w:t xml:space="preserve">  </w:t>
      </w:r>
    </w:p>
    <w:p w14:paraId="0A6C2A7C" w14:textId="77777777" w:rsidR="00075084" w:rsidRDefault="00406305" w:rsidP="00033709">
      <w:pPr>
        <w:pStyle w:val="BodyText"/>
      </w:pPr>
      <w:r>
        <w:t>The Guideline</w:t>
      </w:r>
      <w:r w:rsidR="00075084">
        <w:t xml:space="preserve"> will be updated with the release of any new or amended guidance specifically related to VTS.</w:t>
      </w:r>
    </w:p>
    <w:p w14:paraId="72A697C8" w14:textId="77777777" w:rsidR="00075084" w:rsidRDefault="00075084" w:rsidP="00075084">
      <w:pPr>
        <w:pStyle w:val="Heading1"/>
      </w:pPr>
      <w:bookmarkStart w:id="9" w:name="_Toc491328034"/>
      <w:r>
        <w:t>Document</w:t>
      </w:r>
      <w:r w:rsidR="00406305">
        <w:t>ation</w:t>
      </w:r>
      <w:r>
        <w:t xml:space="preserve"> Structure</w:t>
      </w:r>
      <w:bookmarkEnd w:id="9"/>
    </w:p>
    <w:p w14:paraId="7C19D175" w14:textId="77777777" w:rsidR="009939F1" w:rsidRDefault="009939F1" w:rsidP="009939F1">
      <w:pPr>
        <w:pStyle w:val="BodyText"/>
      </w:pPr>
      <w:r>
        <w:t>There are three components to the IALA document structure:</w:t>
      </w:r>
    </w:p>
    <w:p w14:paraId="058574D0" w14:textId="77777777" w:rsidR="009939F1" w:rsidRDefault="009939F1" w:rsidP="00B90777">
      <w:pPr>
        <w:pStyle w:val="BodyText"/>
        <w:numPr>
          <w:ilvl w:val="0"/>
          <w:numId w:val="36"/>
        </w:numPr>
      </w:pPr>
      <w:r>
        <w:t xml:space="preserve">Standards </w:t>
      </w:r>
    </w:p>
    <w:p w14:paraId="6BDEF40D" w14:textId="77777777" w:rsidR="009939F1" w:rsidRDefault="009939F1" w:rsidP="00B90777">
      <w:pPr>
        <w:pStyle w:val="BodyText"/>
        <w:numPr>
          <w:ilvl w:val="0"/>
          <w:numId w:val="36"/>
        </w:numPr>
      </w:pPr>
      <w:r>
        <w:t>Recommendations</w:t>
      </w:r>
    </w:p>
    <w:p w14:paraId="6345822B" w14:textId="77777777" w:rsidR="009939F1" w:rsidRDefault="009939F1" w:rsidP="00B90777">
      <w:pPr>
        <w:pStyle w:val="BodyText"/>
        <w:numPr>
          <w:ilvl w:val="0"/>
          <w:numId w:val="36"/>
        </w:numPr>
      </w:pPr>
      <w:r>
        <w:t>Guidelines</w:t>
      </w:r>
    </w:p>
    <w:p w14:paraId="7C9F97BD" w14:textId="77777777" w:rsidR="00A1510B" w:rsidRDefault="00A1510B" w:rsidP="00A1510B">
      <w:pPr>
        <w:pStyle w:val="Heading2"/>
      </w:pPr>
      <w:bookmarkStart w:id="10" w:name="_Toc491328035"/>
      <w:r>
        <w:t>Standards</w:t>
      </w:r>
      <w:bookmarkEnd w:id="10"/>
    </w:p>
    <w:p w14:paraId="118D31FD" w14:textId="77777777" w:rsidR="00406305" w:rsidRDefault="00406305" w:rsidP="00406305">
      <w:pPr>
        <w:pStyle w:val="BodyText"/>
      </w:pPr>
      <w:r>
        <w:t xml:space="preserve">IALA Standards form a framework, implementation of which by all coastal states will harmonize </w:t>
      </w:r>
      <w:r w:rsidR="00C561F2">
        <w:t>VTS</w:t>
      </w:r>
      <w:r>
        <w:t xml:space="preserve"> worldwide. IALA standards cover technology and services and</w:t>
      </w:r>
      <w:r w:rsidR="00C561F2">
        <w:t>, while non-mandatory,</w:t>
      </w:r>
      <w:r>
        <w:t xml:space="preserve"> are suitable for direct citation by States in the interest of an efficient and harmonised global</w:t>
      </w:r>
      <w:r w:rsidR="00C561F2">
        <w:t xml:space="preserve"> delivery</w:t>
      </w:r>
      <w:r>
        <w:t xml:space="preserve"> of </w:t>
      </w:r>
      <w:r w:rsidR="00C561F2">
        <w:t>VTS.</w:t>
      </w:r>
    </w:p>
    <w:p w14:paraId="70C361FE" w14:textId="77777777" w:rsidR="00033709" w:rsidRDefault="00033709" w:rsidP="00A1510B">
      <w:pPr>
        <w:pStyle w:val="BodyText"/>
      </w:pPr>
      <w:r>
        <w:t>There are seven Standards, including:</w:t>
      </w:r>
    </w:p>
    <w:p w14:paraId="12933820" w14:textId="77777777" w:rsidR="00033709" w:rsidRDefault="009939F1" w:rsidP="0089746A">
      <w:pPr>
        <w:pStyle w:val="BodyText"/>
        <w:ind w:left="709"/>
      </w:pPr>
      <w:r>
        <w:t xml:space="preserve">1010 - </w:t>
      </w:r>
      <w:r w:rsidR="00033709">
        <w:t>AtoN Planning and Service Requirements</w:t>
      </w:r>
    </w:p>
    <w:p w14:paraId="34DCD800" w14:textId="77777777" w:rsidR="00033709" w:rsidRDefault="009939F1" w:rsidP="0089746A">
      <w:pPr>
        <w:pStyle w:val="BodyText"/>
        <w:ind w:left="709"/>
      </w:pPr>
      <w:r>
        <w:t xml:space="preserve">1020 - </w:t>
      </w:r>
      <w:r w:rsidR="00033709">
        <w:t>AtoN Design and Delivery</w:t>
      </w:r>
    </w:p>
    <w:p w14:paraId="17575091" w14:textId="77777777" w:rsidR="00033709" w:rsidRDefault="009939F1" w:rsidP="0089746A">
      <w:pPr>
        <w:pStyle w:val="BodyText"/>
        <w:ind w:left="709"/>
      </w:pPr>
      <w:r>
        <w:t xml:space="preserve">1030 - </w:t>
      </w:r>
      <w:proofErr w:type="spellStart"/>
      <w:r w:rsidR="00033709">
        <w:t>Radionavigation</w:t>
      </w:r>
      <w:proofErr w:type="spellEnd"/>
      <w:r w:rsidR="00033709">
        <w:t xml:space="preserve"> Services</w:t>
      </w:r>
    </w:p>
    <w:p w14:paraId="0BBA98FB" w14:textId="77777777" w:rsidR="00033709" w:rsidRDefault="009939F1" w:rsidP="0089746A">
      <w:pPr>
        <w:pStyle w:val="BodyText"/>
        <w:ind w:left="709"/>
      </w:pPr>
      <w:r w:rsidRPr="009939F1">
        <w:t>1040</w:t>
      </w:r>
      <w:r>
        <w:t xml:space="preserve"> - </w:t>
      </w:r>
      <w:r w:rsidR="00033709">
        <w:t>Vessel Traffic Services</w:t>
      </w:r>
    </w:p>
    <w:p w14:paraId="108B818B" w14:textId="77777777" w:rsidR="00033709" w:rsidRDefault="009939F1" w:rsidP="0089746A">
      <w:pPr>
        <w:pStyle w:val="BodyText"/>
        <w:ind w:left="709"/>
      </w:pPr>
      <w:r>
        <w:t xml:space="preserve">1050 - </w:t>
      </w:r>
      <w:r w:rsidR="00033709">
        <w:t>Training and Certification</w:t>
      </w:r>
    </w:p>
    <w:p w14:paraId="52F5795A" w14:textId="77777777" w:rsidR="00033709" w:rsidRDefault="009939F1" w:rsidP="0089746A">
      <w:pPr>
        <w:pStyle w:val="BodyText"/>
        <w:ind w:left="709"/>
      </w:pPr>
      <w:r>
        <w:t xml:space="preserve">1060 - </w:t>
      </w:r>
      <w:r w:rsidR="00033709">
        <w:t>Digital Communications Technologies</w:t>
      </w:r>
    </w:p>
    <w:p w14:paraId="2E3D52F4" w14:textId="77777777" w:rsidR="00033709" w:rsidRDefault="009939F1" w:rsidP="0089746A">
      <w:pPr>
        <w:pStyle w:val="BodyText"/>
        <w:ind w:left="709"/>
      </w:pPr>
      <w:r>
        <w:t xml:space="preserve">1070 - </w:t>
      </w:r>
      <w:r w:rsidR="00033709">
        <w:t>Information Services</w:t>
      </w:r>
    </w:p>
    <w:p w14:paraId="01A42BA4" w14:textId="77777777" w:rsidR="00A1510B" w:rsidRDefault="00A1510B" w:rsidP="00A1510B">
      <w:pPr>
        <w:pStyle w:val="BodyText"/>
      </w:pPr>
      <w:r>
        <w:t>IALA Standards contain normative and informative provisions.</w:t>
      </w:r>
    </w:p>
    <w:p w14:paraId="122AF39E" w14:textId="77777777" w:rsidR="00A1510B" w:rsidRDefault="00A1510B" w:rsidP="00B90777">
      <w:pPr>
        <w:pStyle w:val="BodyText"/>
        <w:numPr>
          <w:ilvl w:val="0"/>
          <w:numId w:val="35"/>
        </w:numPr>
      </w:pPr>
      <w:r w:rsidRPr="00A1510B">
        <w:rPr>
          <w:b/>
        </w:rPr>
        <w:t>Normative provisions</w:t>
      </w:r>
      <w:r>
        <w:t xml:space="preserve"> are those with which it is necessary to conform in order to claim compliance to the Standard.</w:t>
      </w:r>
    </w:p>
    <w:p w14:paraId="14D0C15B" w14:textId="77777777" w:rsidR="00A1510B" w:rsidRDefault="00A1510B" w:rsidP="00B90777">
      <w:pPr>
        <w:pStyle w:val="BodyText"/>
        <w:numPr>
          <w:ilvl w:val="0"/>
          <w:numId w:val="35"/>
        </w:numPr>
      </w:pPr>
      <w:r w:rsidRPr="00A1510B">
        <w:rPr>
          <w:b/>
        </w:rPr>
        <w:t>Informative provisions</w:t>
      </w:r>
      <w:r>
        <w:t xml:space="preserve"> are those which specify additional desirable practices but with which it is not necessary to conform in order to claim compliance to the Standard.</w:t>
      </w:r>
    </w:p>
    <w:p w14:paraId="27966D94" w14:textId="77777777" w:rsidR="00C561F2" w:rsidRDefault="00C561F2" w:rsidP="00C561F2">
      <w:pPr>
        <w:pStyle w:val="Heading2"/>
      </w:pPr>
      <w:bookmarkStart w:id="11" w:name="_Toc491328036"/>
      <w:r>
        <w:lastRenderedPageBreak/>
        <w:t>Recommendations</w:t>
      </w:r>
      <w:bookmarkEnd w:id="11"/>
    </w:p>
    <w:p w14:paraId="50F69AB9" w14:textId="77777777" w:rsidR="00C561F2" w:rsidRDefault="00C561F2" w:rsidP="00C561F2">
      <w:pPr>
        <w:pStyle w:val="BodyText"/>
      </w:pPr>
      <w:r>
        <w:t>IALA Recommendations specify what practices shall be carried out in order to comply with a Recommendation, and may be referenced, in full or in part, in an IALA Standard.</w:t>
      </w:r>
    </w:p>
    <w:p w14:paraId="1F9A8623" w14:textId="77777777" w:rsidR="00C561F2" w:rsidRDefault="00C561F2" w:rsidP="00C561F2">
      <w:pPr>
        <w:pStyle w:val="Heading2"/>
      </w:pPr>
      <w:bookmarkStart w:id="12" w:name="_Toc491328037"/>
      <w:r>
        <w:t>Guidelines</w:t>
      </w:r>
      <w:bookmarkEnd w:id="12"/>
    </w:p>
    <w:p w14:paraId="06189D1F" w14:textId="77777777" w:rsidR="00C561F2" w:rsidRDefault="00C561F2" w:rsidP="00C561F2">
      <w:pPr>
        <w:pStyle w:val="BodyText"/>
      </w:pPr>
      <w:r>
        <w:t>IALA Guidelines describe how to implement practices normally specified in a Recommendation</w:t>
      </w:r>
    </w:p>
    <w:p w14:paraId="79506EC6" w14:textId="77777777" w:rsidR="00C561F2" w:rsidRDefault="00C561F2" w:rsidP="00C561F2">
      <w:pPr>
        <w:pStyle w:val="Heading1"/>
      </w:pPr>
      <w:bookmarkStart w:id="13" w:name="_Toc491328038"/>
      <w:r>
        <w:t>Standards, Recommendations and Guidelines relating to VTS</w:t>
      </w:r>
      <w:bookmarkEnd w:id="13"/>
    </w:p>
    <w:p w14:paraId="1DB68AD5" w14:textId="77777777" w:rsidR="00C561F2" w:rsidRDefault="00C561F2" w:rsidP="00C561F2">
      <w:pPr>
        <w:pStyle w:val="BodyText"/>
      </w:pPr>
      <w:r>
        <w:t>See Annex 1</w:t>
      </w:r>
    </w:p>
    <w:p w14:paraId="7EF8CC3D" w14:textId="77777777" w:rsidR="00E069B6" w:rsidRDefault="00E069B6" w:rsidP="00E069B6">
      <w:pPr>
        <w:pStyle w:val="Heading1"/>
      </w:pPr>
      <w:bookmarkStart w:id="14" w:name="_Toc457215592"/>
      <w:bookmarkStart w:id="15" w:name="_Toc491328039"/>
      <w:r>
        <w:t>DEFINITIONS</w:t>
      </w:r>
      <w:bookmarkEnd w:id="14"/>
      <w:bookmarkEnd w:id="15"/>
    </w:p>
    <w:p w14:paraId="29C04F93" w14:textId="77777777" w:rsidR="00E069B6" w:rsidRDefault="00E069B6" w:rsidP="00E069B6">
      <w:pPr>
        <w:pStyle w:val="Heading1separatationline"/>
      </w:pPr>
    </w:p>
    <w:p w14:paraId="51B9875A" w14:textId="77777777" w:rsidR="001E165A"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4" w:history="1">
        <w:r w:rsidRPr="008766B4">
          <w:rPr>
            <w:rStyle w:val="Hyperlink"/>
          </w:rPr>
          <w:t>http://www.iala-aism.org/wiki/dictionary</w:t>
        </w:r>
      </w:hyperlink>
      <w:r w:rsidRPr="008766B4">
        <w:t xml:space="preserve"> and were checked as correct at the time of going to print.</w:t>
      </w:r>
    </w:p>
    <w:p w14:paraId="558A7670" w14:textId="77777777" w:rsidR="00E069B6" w:rsidRDefault="00E069B6" w:rsidP="00E069B6">
      <w:pPr>
        <w:pStyle w:val="Heading1"/>
      </w:pPr>
      <w:bookmarkStart w:id="16" w:name="_Toc491328040"/>
      <w:r>
        <w:t>ACRONYMS</w:t>
      </w:r>
      <w:bookmarkEnd w:id="16"/>
    </w:p>
    <w:p w14:paraId="3BEE925C" w14:textId="77777777" w:rsidR="00E069B6" w:rsidRPr="00E069B6" w:rsidRDefault="00E069B6" w:rsidP="00E069B6">
      <w:pPr>
        <w:pStyle w:val="Heading1separatationline"/>
      </w:pPr>
    </w:p>
    <w:p w14:paraId="4A71ADEF" w14:textId="77777777" w:rsidR="00CF10A9" w:rsidRDefault="00CF10A9" w:rsidP="00E069B6">
      <w:pPr>
        <w:pStyle w:val="Acronym"/>
      </w:pPr>
      <w:r>
        <w:t>IALA</w:t>
      </w:r>
      <w:r>
        <w:tab/>
      </w:r>
      <w:r w:rsidR="00953E67" w:rsidRPr="00996CAC">
        <w:rPr>
          <w:szCs w:val="18"/>
        </w:rPr>
        <w:t>International Association of Marine Aids to Navigation and Lighthouse Authorities - AISM</w:t>
      </w:r>
    </w:p>
    <w:p w14:paraId="062A93DA" w14:textId="77777777" w:rsidR="006744D8" w:rsidRDefault="006744D8" w:rsidP="00E069B6">
      <w:pPr>
        <w:pStyle w:val="Acronym"/>
      </w:pPr>
      <w:r>
        <w:t>IMO</w:t>
      </w:r>
      <w:r>
        <w:tab/>
        <w:t>International Marit</w:t>
      </w:r>
      <w:r w:rsidR="003C78D0">
        <w:t>ime Organization</w:t>
      </w:r>
    </w:p>
    <w:p w14:paraId="2A76C67F" w14:textId="77777777" w:rsidR="00CF10A9" w:rsidRDefault="00CF10A9" w:rsidP="00E069B6">
      <w:pPr>
        <w:pStyle w:val="Acronym"/>
      </w:pPr>
      <w:r>
        <w:t>SOLAS</w:t>
      </w:r>
      <w:r>
        <w:tab/>
      </w:r>
      <w:r w:rsidR="00953E67" w:rsidRPr="00996CAC">
        <w:rPr>
          <w:szCs w:val="18"/>
        </w:rPr>
        <w:t>International Convention for the Safety of Life at Sea (IMO 1974 as amended)</w:t>
      </w:r>
    </w:p>
    <w:p w14:paraId="29A9C7BC" w14:textId="77777777" w:rsidR="00CF10A9" w:rsidRDefault="00CF10A9" w:rsidP="00E069B6">
      <w:pPr>
        <w:pStyle w:val="Acronym"/>
      </w:pPr>
      <w:r>
        <w:t>VTS</w:t>
      </w:r>
      <w:r>
        <w:tab/>
      </w:r>
      <w:r w:rsidR="00953E67" w:rsidRPr="00996CAC">
        <w:rPr>
          <w:szCs w:val="18"/>
        </w:rPr>
        <w:t>Vessel Traffic Services</w:t>
      </w:r>
    </w:p>
    <w:p w14:paraId="716049B7" w14:textId="77777777" w:rsidR="00D32DDF" w:rsidRDefault="00D32DDF" w:rsidP="002C77F4">
      <w:pPr>
        <w:pStyle w:val="Heading1"/>
      </w:pPr>
      <w:bookmarkStart w:id="17" w:name="_Ref477954868"/>
      <w:bookmarkStart w:id="18" w:name="_Toc491328041"/>
      <w:r>
        <w:t>R</w:t>
      </w:r>
      <w:r w:rsidR="0093492E">
        <w:t>EFERENCES</w:t>
      </w:r>
      <w:bookmarkEnd w:id="17"/>
      <w:bookmarkEnd w:id="18"/>
    </w:p>
    <w:p w14:paraId="15F8EA31" w14:textId="77777777" w:rsidR="00D32DDF" w:rsidRDefault="00D32DDF" w:rsidP="00D32DDF">
      <w:pPr>
        <w:pStyle w:val="Heading1separatationline"/>
      </w:pPr>
    </w:p>
    <w:p w14:paraId="093D2542" w14:textId="77777777" w:rsidR="00771A44" w:rsidRPr="00771A44" w:rsidRDefault="00771A44" w:rsidP="00771A44">
      <w:pPr>
        <w:pStyle w:val="Reference"/>
      </w:pPr>
      <w:r w:rsidRPr="00771A44">
        <w:t>SOLAS Chapter V, Regulation12 Vessel Traffic Services</w:t>
      </w:r>
    </w:p>
    <w:p w14:paraId="09CB0516" w14:textId="77777777" w:rsidR="00771A44" w:rsidRPr="00771A44" w:rsidRDefault="00771A44" w:rsidP="00771A44">
      <w:pPr>
        <w:pStyle w:val="Reference"/>
      </w:pPr>
      <w:r w:rsidRPr="00771A44">
        <w:t>IMO Resolution A.857(20) Guideli</w:t>
      </w:r>
      <w:r w:rsidR="00243012">
        <w:t>nes for Vessel Traffic Services</w:t>
      </w:r>
    </w:p>
    <w:p w14:paraId="4C8EC1A2" w14:textId="77777777" w:rsidR="0066677C" w:rsidRDefault="0066677C" w:rsidP="0066677C">
      <w:pPr>
        <w:pStyle w:val="Reference"/>
        <w:numPr>
          <w:ilvl w:val="0"/>
          <w:numId w:val="0"/>
        </w:numPr>
        <w:ind w:left="567" w:hanging="567"/>
      </w:pPr>
    </w:p>
    <w:p w14:paraId="1BA736E0" w14:textId="77777777" w:rsidR="0066677C" w:rsidRPr="00C561F2" w:rsidRDefault="0066677C" w:rsidP="0066677C">
      <w:pPr>
        <w:pStyle w:val="Reference"/>
        <w:numPr>
          <w:ilvl w:val="0"/>
          <w:numId w:val="0"/>
        </w:numPr>
        <w:ind w:left="567" w:hanging="567"/>
        <w:sectPr w:rsidR="0066677C" w:rsidRPr="00C561F2" w:rsidSect="0024175F">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pPr>
    </w:p>
    <w:p w14:paraId="78F0ECBD" w14:textId="77777777" w:rsidR="00C561F2" w:rsidRPr="00C561F2" w:rsidRDefault="00C561F2" w:rsidP="00C561F2">
      <w:pPr>
        <w:spacing w:after="200" w:line="276" w:lineRule="auto"/>
        <w:jc w:val="right"/>
        <w:rPr>
          <w:rFonts w:ascii="Arial" w:eastAsia="Arial" w:hAnsi="Arial" w:cs="Times New Roman"/>
          <w:b/>
          <w:sz w:val="22"/>
          <w:lang w:val="en-AU"/>
        </w:rPr>
      </w:pPr>
      <w:r w:rsidRPr="00C561F2">
        <w:rPr>
          <w:b/>
          <w:sz w:val="22"/>
        </w:rPr>
        <w:lastRenderedPageBreak/>
        <w:t>ANNEX 1 - STANDARDS, RECOMMENDATIONS AND GUIDELINES RELATING TO VTS</w:t>
      </w:r>
    </w:p>
    <w:tbl>
      <w:tblPr>
        <w:tblStyle w:val="TableGrid2"/>
        <w:tblW w:w="0" w:type="auto"/>
        <w:tblLook w:val="04A0" w:firstRow="1" w:lastRow="0" w:firstColumn="1" w:lastColumn="0" w:noHBand="0" w:noVBand="1"/>
      </w:tblPr>
      <w:tblGrid>
        <w:gridCol w:w="2194"/>
        <w:gridCol w:w="2348"/>
        <w:gridCol w:w="2194"/>
        <w:gridCol w:w="2481"/>
        <w:gridCol w:w="1275"/>
        <w:gridCol w:w="1072"/>
        <w:gridCol w:w="4130"/>
      </w:tblGrid>
      <w:tr w:rsidR="00573949" w:rsidRPr="00C561F2" w14:paraId="1FAB083A" w14:textId="77777777" w:rsidTr="00876420">
        <w:trPr>
          <w:tblHeader/>
        </w:trPr>
        <w:tc>
          <w:tcPr>
            <w:tcW w:w="2194" w:type="dxa"/>
            <w:shd w:val="clear" w:color="auto" w:fill="DDD9C3"/>
          </w:tcPr>
          <w:p w14:paraId="4DB705CC" w14:textId="77777777" w:rsidR="00573949" w:rsidRPr="00C561F2" w:rsidRDefault="00573949"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Standard</w:t>
            </w:r>
          </w:p>
        </w:tc>
        <w:tc>
          <w:tcPr>
            <w:tcW w:w="2348" w:type="dxa"/>
            <w:shd w:val="clear" w:color="auto" w:fill="DDD9C3"/>
          </w:tcPr>
          <w:p w14:paraId="016635C2" w14:textId="77777777" w:rsidR="00573949" w:rsidRPr="00C561F2" w:rsidRDefault="00573949" w:rsidP="00C561F2">
            <w:pPr>
              <w:spacing w:line="240" w:lineRule="auto"/>
              <w:rPr>
                <w:rFonts w:ascii="Calibri" w:eastAsia="Arial" w:hAnsi="Calibri" w:cs="Times New Roman"/>
                <w:b/>
                <w:sz w:val="22"/>
                <w:lang w:val="en-AU"/>
              </w:rPr>
            </w:pPr>
          </w:p>
        </w:tc>
        <w:tc>
          <w:tcPr>
            <w:tcW w:w="5950" w:type="dxa"/>
            <w:gridSpan w:val="3"/>
            <w:shd w:val="clear" w:color="auto" w:fill="DDD9C3"/>
          </w:tcPr>
          <w:p w14:paraId="4929145D" w14:textId="77777777" w:rsidR="00573949" w:rsidRDefault="00573949" w:rsidP="00C561F2">
            <w:pPr>
              <w:spacing w:line="240" w:lineRule="auto"/>
              <w:rPr>
                <w:rFonts w:ascii="Calibri" w:eastAsia="Arial" w:hAnsi="Calibri" w:cs="Times New Roman"/>
                <w:b/>
                <w:sz w:val="22"/>
                <w:lang w:val="en-AU"/>
              </w:rPr>
            </w:pPr>
            <w:r>
              <w:rPr>
                <w:rFonts w:ascii="Calibri" w:eastAsia="Arial" w:hAnsi="Calibri" w:cs="Times New Roman"/>
                <w:b/>
                <w:sz w:val="22"/>
                <w:lang w:val="en-AU"/>
              </w:rPr>
              <w:t>Recommendation</w:t>
            </w:r>
          </w:p>
          <w:p w14:paraId="47FF192A" w14:textId="77777777" w:rsidR="00573949" w:rsidRPr="00573949" w:rsidRDefault="00573949" w:rsidP="00573949">
            <w:pPr>
              <w:pStyle w:val="ListParagraph"/>
              <w:numPr>
                <w:ilvl w:val="0"/>
                <w:numId w:val="39"/>
              </w:numPr>
              <w:rPr>
                <w:rFonts w:ascii="Calibri" w:eastAsia="Arial" w:hAnsi="Calibri"/>
                <w:b/>
                <w:sz w:val="22"/>
                <w:lang w:val="en-AU"/>
              </w:rPr>
            </w:pPr>
            <w:r>
              <w:rPr>
                <w:rFonts w:ascii="Calibri" w:eastAsia="Arial" w:hAnsi="Calibri"/>
                <w:b/>
                <w:sz w:val="22"/>
                <w:lang w:val="en-AU"/>
              </w:rPr>
              <w:t xml:space="preserve">What </w:t>
            </w:r>
            <w:r w:rsidRPr="00573949">
              <w:rPr>
                <w:rFonts w:ascii="Calibri" w:eastAsia="Arial" w:hAnsi="Calibri"/>
                <w:b/>
                <w:sz w:val="22"/>
                <w:lang w:val="en-AU"/>
              </w:rPr>
              <w:t>practices shall be carried out in order to comply with a Recommendation</w:t>
            </w:r>
          </w:p>
        </w:tc>
        <w:tc>
          <w:tcPr>
            <w:tcW w:w="5202" w:type="dxa"/>
            <w:gridSpan w:val="2"/>
            <w:shd w:val="clear" w:color="auto" w:fill="DDD9C3"/>
          </w:tcPr>
          <w:p w14:paraId="20753C59" w14:textId="77777777" w:rsidR="00573949" w:rsidRDefault="00573949"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Related Guidelines</w:t>
            </w:r>
          </w:p>
          <w:p w14:paraId="4C98DEE0" w14:textId="77777777" w:rsidR="00573949" w:rsidRPr="00573949" w:rsidRDefault="00573949" w:rsidP="00573949">
            <w:pPr>
              <w:pStyle w:val="ListParagraph"/>
              <w:numPr>
                <w:ilvl w:val="0"/>
                <w:numId w:val="37"/>
              </w:numPr>
              <w:rPr>
                <w:rFonts w:ascii="Calibri" w:eastAsia="Arial" w:hAnsi="Calibri"/>
                <w:b/>
                <w:sz w:val="22"/>
                <w:lang w:val="en-AU"/>
              </w:rPr>
            </w:pPr>
            <w:r>
              <w:rPr>
                <w:rFonts w:ascii="Calibri" w:eastAsia="Arial" w:hAnsi="Calibri"/>
                <w:b/>
                <w:sz w:val="22"/>
                <w:lang w:val="en-AU"/>
              </w:rPr>
              <w:t>H</w:t>
            </w:r>
            <w:r w:rsidRPr="00573949">
              <w:rPr>
                <w:rFonts w:ascii="Calibri" w:eastAsia="Arial" w:hAnsi="Calibri"/>
                <w:b/>
                <w:sz w:val="22"/>
                <w:lang w:val="en-AU"/>
              </w:rPr>
              <w:t>ow to implement practices normally specified in a Recommendation</w:t>
            </w:r>
          </w:p>
        </w:tc>
      </w:tr>
      <w:tr w:rsidR="00C561F2" w:rsidRPr="00C561F2" w14:paraId="31264AEC" w14:textId="77777777" w:rsidTr="00876420">
        <w:trPr>
          <w:tblHeader/>
        </w:trPr>
        <w:tc>
          <w:tcPr>
            <w:tcW w:w="2194" w:type="dxa"/>
            <w:tcBorders>
              <w:bottom w:val="single" w:sz="4" w:space="0" w:color="auto"/>
            </w:tcBorders>
          </w:tcPr>
          <w:p w14:paraId="7F674C2B"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Standard</w:t>
            </w:r>
          </w:p>
        </w:tc>
        <w:tc>
          <w:tcPr>
            <w:tcW w:w="2348" w:type="dxa"/>
            <w:tcBorders>
              <w:bottom w:val="single" w:sz="4" w:space="0" w:color="auto"/>
            </w:tcBorders>
          </w:tcPr>
          <w:p w14:paraId="38E2092E" w14:textId="77777777" w:rsidR="00C561F2" w:rsidRPr="00C561F2" w:rsidRDefault="0089746A" w:rsidP="00C561F2">
            <w:pPr>
              <w:spacing w:line="240" w:lineRule="auto"/>
              <w:rPr>
                <w:rFonts w:ascii="Calibri" w:eastAsia="Arial" w:hAnsi="Calibri" w:cs="Times New Roman"/>
                <w:b/>
                <w:sz w:val="22"/>
                <w:lang w:val="en-AU"/>
              </w:rPr>
            </w:pPr>
            <w:r>
              <w:rPr>
                <w:rFonts w:ascii="Calibri" w:eastAsia="Arial" w:hAnsi="Calibri" w:cs="Times New Roman"/>
                <w:b/>
                <w:sz w:val="22"/>
                <w:lang w:val="en-AU"/>
              </w:rPr>
              <w:t xml:space="preserve">Topic Area / </w:t>
            </w:r>
            <w:r w:rsidR="00C561F2" w:rsidRPr="00C561F2">
              <w:rPr>
                <w:rFonts w:ascii="Calibri" w:eastAsia="Arial" w:hAnsi="Calibri" w:cs="Times New Roman"/>
                <w:b/>
                <w:sz w:val="22"/>
                <w:lang w:val="en-AU"/>
              </w:rPr>
              <w:t>Scope</w:t>
            </w:r>
          </w:p>
        </w:tc>
        <w:tc>
          <w:tcPr>
            <w:tcW w:w="2194" w:type="dxa"/>
            <w:tcBorders>
              <w:bottom w:val="single" w:sz="4" w:space="0" w:color="auto"/>
            </w:tcBorders>
          </w:tcPr>
          <w:p w14:paraId="5286F16B"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Number</w:t>
            </w:r>
          </w:p>
        </w:tc>
        <w:tc>
          <w:tcPr>
            <w:tcW w:w="2481" w:type="dxa"/>
            <w:tcBorders>
              <w:bottom w:val="single" w:sz="4" w:space="0" w:color="auto"/>
            </w:tcBorders>
          </w:tcPr>
          <w:p w14:paraId="1DE86932"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Title</w:t>
            </w:r>
          </w:p>
        </w:tc>
        <w:tc>
          <w:tcPr>
            <w:tcW w:w="1275" w:type="dxa"/>
            <w:tcBorders>
              <w:bottom w:val="single" w:sz="4" w:space="0" w:color="auto"/>
            </w:tcBorders>
          </w:tcPr>
          <w:p w14:paraId="7818560A"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Provision</w:t>
            </w:r>
          </w:p>
        </w:tc>
        <w:tc>
          <w:tcPr>
            <w:tcW w:w="1072" w:type="dxa"/>
          </w:tcPr>
          <w:p w14:paraId="58A9A449"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Number</w:t>
            </w:r>
          </w:p>
        </w:tc>
        <w:tc>
          <w:tcPr>
            <w:tcW w:w="4130" w:type="dxa"/>
          </w:tcPr>
          <w:p w14:paraId="7F1058A9"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Title</w:t>
            </w:r>
          </w:p>
        </w:tc>
      </w:tr>
      <w:tr w:rsidR="00D33CC6" w:rsidRPr="00C561F2" w14:paraId="30F5AD50" w14:textId="77777777" w:rsidTr="00876420">
        <w:trPr>
          <w:trHeight w:val="218"/>
        </w:trPr>
        <w:tc>
          <w:tcPr>
            <w:tcW w:w="2194" w:type="dxa"/>
            <w:vMerge w:val="restart"/>
          </w:tcPr>
          <w:p w14:paraId="25151F92" w14:textId="77777777" w:rsidR="00D33CC6" w:rsidRPr="00C561F2" w:rsidRDefault="00D33CC6" w:rsidP="00C561F2">
            <w:pPr>
              <w:spacing w:before="60" w:after="60" w:line="240" w:lineRule="auto"/>
              <w:rPr>
                <w:rFonts w:ascii="Calibri" w:eastAsia="Arial" w:hAnsi="Calibri" w:cs="Times New Roman"/>
                <w:b/>
                <w:sz w:val="22"/>
                <w:lang w:val="en-AU"/>
              </w:rPr>
            </w:pPr>
            <w:r w:rsidRPr="00C561F2">
              <w:rPr>
                <w:rFonts w:ascii="Calibri" w:eastAsia="Arial" w:hAnsi="Calibri" w:cs="Times New Roman"/>
                <w:b/>
                <w:sz w:val="22"/>
                <w:lang w:val="en-AU"/>
              </w:rPr>
              <w:t>1040 – Vessel Traffic Services</w:t>
            </w:r>
          </w:p>
        </w:tc>
        <w:tc>
          <w:tcPr>
            <w:tcW w:w="2348" w:type="dxa"/>
            <w:vMerge w:val="restart"/>
          </w:tcPr>
          <w:p w14:paraId="3668E3BB"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Implementation</w:t>
            </w:r>
          </w:p>
        </w:tc>
        <w:tc>
          <w:tcPr>
            <w:tcW w:w="2194" w:type="dxa"/>
            <w:vMerge w:val="restart"/>
          </w:tcPr>
          <w:p w14:paraId="70F53F8B"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R0119(V</w:t>
            </w:r>
            <w:r w:rsidRPr="00C561F2">
              <w:rPr>
                <w:rFonts w:ascii="Calibri" w:eastAsia="Arial" w:hAnsi="Calibri" w:cs="Cambria Math"/>
                <w:sz w:val="22"/>
                <w:lang w:val="en-AU"/>
              </w:rPr>
              <w:t>‐</w:t>
            </w:r>
            <w:r w:rsidRPr="00C561F2">
              <w:rPr>
                <w:rFonts w:ascii="Calibri" w:eastAsia="Arial" w:hAnsi="Calibri" w:cs="Times New Roman"/>
                <w:sz w:val="22"/>
                <w:lang w:val="en-AU"/>
              </w:rPr>
              <w:t>119)</w:t>
            </w:r>
          </w:p>
        </w:tc>
        <w:tc>
          <w:tcPr>
            <w:tcW w:w="2481" w:type="dxa"/>
            <w:vMerge w:val="restart"/>
          </w:tcPr>
          <w:p w14:paraId="0B93A3B2"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The Implementation of Vessel Traffic Services</w:t>
            </w:r>
          </w:p>
        </w:tc>
        <w:tc>
          <w:tcPr>
            <w:tcW w:w="1275" w:type="dxa"/>
            <w:vMerge w:val="restart"/>
          </w:tcPr>
          <w:p w14:paraId="39FBA23B"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Normative</w:t>
            </w:r>
          </w:p>
        </w:tc>
        <w:tc>
          <w:tcPr>
            <w:tcW w:w="1072" w:type="dxa"/>
          </w:tcPr>
          <w:p w14:paraId="058B7E9D"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1018</w:t>
            </w:r>
          </w:p>
        </w:tc>
        <w:tc>
          <w:tcPr>
            <w:tcW w:w="4130" w:type="dxa"/>
          </w:tcPr>
          <w:p w14:paraId="538503F5"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 xml:space="preserve">Risk </w:t>
            </w:r>
            <w:commentRangeStart w:id="19"/>
            <w:r w:rsidRPr="00C561F2">
              <w:rPr>
                <w:rFonts w:ascii="Calibri" w:eastAsia="Arial" w:hAnsi="Calibri" w:cs="Times New Roman"/>
                <w:sz w:val="22"/>
                <w:lang w:val="en-AU"/>
              </w:rPr>
              <w:t>Management</w:t>
            </w:r>
            <w:commentRangeEnd w:id="19"/>
            <w:r>
              <w:rPr>
                <w:rStyle w:val="CommentReference"/>
              </w:rPr>
              <w:commentReference w:id="19"/>
            </w:r>
          </w:p>
        </w:tc>
      </w:tr>
      <w:tr w:rsidR="00D33CC6" w:rsidRPr="00C561F2" w14:paraId="6103848C" w14:textId="77777777" w:rsidTr="00876420">
        <w:tc>
          <w:tcPr>
            <w:tcW w:w="2194" w:type="dxa"/>
            <w:vMerge/>
          </w:tcPr>
          <w:p w14:paraId="5C06B1B3"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07DBFF7D"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1DE521A0"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7A47A7FA"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2A040C25"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7852B7B0"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1045</w:t>
            </w:r>
          </w:p>
        </w:tc>
        <w:tc>
          <w:tcPr>
            <w:tcW w:w="4130" w:type="dxa"/>
          </w:tcPr>
          <w:p w14:paraId="185DC962"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Staffing levels for VTS Personnel</w:t>
            </w:r>
          </w:p>
        </w:tc>
      </w:tr>
      <w:tr w:rsidR="00D33CC6" w:rsidRPr="00C561F2" w14:paraId="42937A5F" w14:textId="77777777" w:rsidTr="00876420">
        <w:tc>
          <w:tcPr>
            <w:tcW w:w="2194" w:type="dxa"/>
            <w:vMerge/>
          </w:tcPr>
          <w:p w14:paraId="5F00E7CB"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40C93707"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0250F10C"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763C033E"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77554FF8"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1EE9C3F9"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1056</w:t>
            </w:r>
          </w:p>
        </w:tc>
        <w:tc>
          <w:tcPr>
            <w:tcW w:w="4130" w:type="dxa"/>
          </w:tcPr>
          <w:p w14:paraId="090FEA12"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Establishment of VTS Radar Services</w:t>
            </w:r>
          </w:p>
        </w:tc>
      </w:tr>
      <w:tr w:rsidR="00D33CC6" w:rsidRPr="00C561F2" w14:paraId="22CE7B7C" w14:textId="77777777" w:rsidTr="00876420">
        <w:tc>
          <w:tcPr>
            <w:tcW w:w="2194" w:type="dxa"/>
            <w:vMerge/>
          </w:tcPr>
          <w:p w14:paraId="2ECA7371"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27BB833B"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5FA6255B"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03F3F35F"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40CC38C9"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75AB567A"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1070</w:t>
            </w:r>
          </w:p>
        </w:tc>
        <w:tc>
          <w:tcPr>
            <w:tcW w:w="4130" w:type="dxa"/>
          </w:tcPr>
          <w:p w14:paraId="49216FE5"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VTS role in managing Restricted or Limited Access Areas</w:t>
            </w:r>
          </w:p>
        </w:tc>
      </w:tr>
      <w:tr w:rsidR="00D33CC6" w:rsidRPr="00C561F2" w14:paraId="18B04255" w14:textId="77777777" w:rsidTr="00876420">
        <w:tc>
          <w:tcPr>
            <w:tcW w:w="2194" w:type="dxa"/>
            <w:vMerge/>
          </w:tcPr>
          <w:p w14:paraId="66640EF9"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279F58E0"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27214ADD"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4341D0AF"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4EEF9F97"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59CA51C6"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1071</w:t>
            </w:r>
          </w:p>
        </w:tc>
        <w:tc>
          <w:tcPr>
            <w:tcW w:w="4130" w:type="dxa"/>
          </w:tcPr>
          <w:p w14:paraId="41B004AD"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Establishment of a Vessel Traffic Service beyond territorial seas</w:t>
            </w:r>
          </w:p>
        </w:tc>
      </w:tr>
      <w:tr w:rsidR="00D33CC6" w:rsidRPr="00C561F2" w14:paraId="269833BB" w14:textId="77777777" w:rsidTr="00876420">
        <w:tc>
          <w:tcPr>
            <w:tcW w:w="2194" w:type="dxa"/>
            <w:vMerge/>
          </w:tcPr>
          <w:p w14:paraId="3CED766B"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7CE4C1E8"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Pr>
          <w:p w14:paraId="6EEFD5B8"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Pr>
          <w:p w14:paraId="01E6D82D"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Pr>
          <w:p w14:paraId="0FFFF238"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tcPr>
          <w:p w14:paraId="68FC06D7"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1104</w:t>
            </w:r>
          </w:p>
        </w:tc>
        <w:tc>
          <w:tcPr>
            <w:tcW w:w="4130" w:type="dxa"/>
            <w:tcBorders>
              <w:bottom w:val="single" w:sz="4" w:space="0" w:color="auto"/>
            </w:tcBorders>
          </w:tcPr>
          <w:p w14:paraId="279F554D" w14:textId="77777777" w:rsidR="00D33CC6" w:rsidRPr="00C561F2" w:rsidRDefault="00D33CC6"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Application of MSP for analysis in Risk Management and provision of AtoN</w:t>
            </w:r>
          </w:p>
        </w:tc>
      </w:tr>
      <w:tr w:rsidR="00D33CC6" w:rsidRPr="00C561F2" w14:paraId="1929EF7F" w14:textId="77777777" w:rsidTr="00876420">
        <w:tc>
          <w:tcPr>
            <w:tcW w:w="2194" w:type="dxa"/>
            <w:vMerge/>
          </w:tcPr>
          <w:p w14:paraId="38054EB9" w14:textId="77777777" w:rsidR="00D33CC6" w:rsidRPr="00C561F2" w:rsidRDefault="00D33CC6" w:rsidP="00C561F2">
            <w:pPr>
              <w:spacing w:before="60" w:after="60" w:line="240" w:lineRule="auto"/>
              <w:rPr>
                <w:rFonts w:ascii="Calibri" w:eastAsia="Arial" w:hAnsi="Calibri" w:cs="Times New Roman"/>
                <w:b/>
                <w:sz w:val="22"/>
                <w:lang w:val="en-AU"/>
              </w:rPr>
            </w:pPr>
          </w:p>
        </w:tc>
        <w:tc>
          <w:tcPr>
            <w:tcW w:w="2348" w:type="dxa"/>
            <w:vMerge/>
          </w:tcPr>
          <w:p w14:paraId="3EA9D51E"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194" w:type="dxa"/>
            <w:vMerge/>
            <w:tcBorders>
              <w:bottom w:val="single" w:sz="4" w:space="0" w:color="auto"/>
            </w:tcBorders>
          </w:tcPr>
          <w:p w14:paraId="1461A56F" w14:textId="77777777" w:rsidR="00D33CC6" w:rsidRPr="00C561F2" w:rsidRDefault="00D33CC6" w:rsidP="00C561F2">
            <w:pPr>
              <w:spacing w:before="60" w:after="60" w:line="240" w:lineRule="auto"/>
              <w:rPr>
                <w:rFonts w:ascii="Calibri" w:eastAsia="Arial" w:hAnsi="Calibri" w:cs="Times New Roman"/>
                <w:sz w:val="22"/>
                <w:lang w:val="en-AU"/>
              </w:rPr>
            </w:pPr>
          </w:p>
        </w:tc>
        <w:tc>
          <w:tcPr>
            <w:tcW w:w="2481" w:type="dxa"/>
            <w:vMerge/>
            <w:tcBorders>
              <w:bottom w:val="single" w:sz="4" w:space="0" w:color="auto"/>
            </w:tcBorders>
          </w:tcPr>
          <w:p w14:paraId="01145C62"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275" w:type="dxa"/>
            <w:vMerge/>
            <w:tcBorders>
              <w:bottom w:val="single" w:sz="4" w:space="0" w:color="auto"/>
            </w:tcBorders>
          </w:tcPr>
          <w:p w14:paraId="0528D2E7" w14:textId="77777777" w:rsidR="00D33CC6" w:rsidRPr="00C561F2" w:rsidRDefault="00D33CC6" w:rsidP="00C561F2">
            <w:pPr>
              <w:spacing w:before="60" w:after="60" w:line="240" w:lineRule="auto"/>
              <w:rPr>
                <w:rFonts w:ascii="Calibri" w:eastAsia="Arial" w:hAnsi="Calibri" w:cs="Times New Roman"/>
                <w:sz w:val="22"/>
                <w:lang w:val="en-AU"/>
              </w:rPr>
            </w:pPr>
          </w:p>
        </w:tc>
        <w:tc>
          <w:tcPr>
            <w:tcW w:w="1072" w:type="dxa"/>
            <w:shd w:val="clear" w:color="auto" w:fill="FFFF00"/>
          </w:tcPr>
          <w:p w14:paraId="0A2F9D59" w14:textId="77777777" w:rsidR="00D33CC6" w:rsidRPr="00C561F2" w:rsidRDefault="00D33CC6" w:rsidP="00C561F2">
            <w:pPr>
              <w:spacing w:before="60" w:after="60" w:line="240" w:lineRule="auto"/>
              <w:rPr>
                <w:rFonts w:ascii="Calibri" w:eastAsia="Arial" w:hAnsi="Calibri" w:cs="Times New Roman"/>
                <w:sz w:val="22"/>
                <w:lang w:val="en-AU"/>
              </w:rPr>
            </w:pPr>
            <w:r>
              <w:rPr>
                <w:rFonts w:ascii="Calibri" w:eastAsia="Arial" w:hAnsi="Calibri" w:cs="Times New Roman"/>
                <w:sz w:val="22"/>
                <w:lang w:val="en-AU"/>
              </w:rPr>
              <w:t>XXXX</w:t>
            </w:r>
          </w:p>
        </w:tc>
        <w:tc>
          <w:tcPr>
            <w:tcW w:w="4130" w:type="dxa"/>
            <w:tcBorders>
              <w:bottom w:val="single" w:sz="4" w:space="0" w:color="auto"/>
            </w:tcBorders>
            <w:shd w:val="clear" w:color="auto" w:fill="FFFF00"/>
          </w:tcPr>
          <w:p w14:paraId="5FB40B7F" w14:textId="77777777" w:rsidR="00D33CC6" w:rsidRPr="00C561F2" w:rsidRDefault="00D33CC6" w:rsidP="00D33CC6">
            <w:pPr>
              <w:spacing w:before="60" w:after="60" w:line="240" w:lineRule="auto"/>
              <w:rPr>
                <w:rFonts w:ascii="Calibri" w:eastAsia="Arial" w:hAnsi="Calibri" w:cs="Times New Roman"/>
                <w:sz w:val="22"/>
                <w:lang w:val="en-AU"/>
              </w:rPr>
            </w:pPr>
            <w:r>
              <w:rPr>
                <w:rFonts w:ascii="Calibri" w:eastAsia="Arial" w:hAnsi="Calibri" w:cs="Times New Roman"/>
                <w:sz w:val="22"/>
                <w:lang w:val="en-AU"/>
              </w:rPr>
              <w:t>Guidelines for setting objectives f</w:t>
            </w:r>
            <w:r w:rsidRPr="00D33CC6">
              <w:rPr>
                <w:rFonts w:ascii="Calibri" w:eastAsia="Arial" w:hAnsi="Calibri" w:cs="Times New Roman"/>
                <w:sz w:val="22"/>
                <w:lang w:val="en-AU"/>
              </w:rPr>
              <w:t xml:space="preserve">or </w:t>
            </w:r>
            <w:r>
              <w:rPr>
                <w:rFonts w:ascii="Calibri" w:eastAsia="Arial" w:hAnsi="Calibri" w:cs="Times New Roman"/>
                <w:sz w:val="22"/>
                <w:lang w:val="en-AU"/>
              </w:rPr>
              <w:t>a</w:t>
            </w:r>
            <w:r w:rsidRPr="00D33CC6">
              <w:rPr>
                <w:rFonts w:ascii="Calibri" w:eastAsia="Arial" w:hAnsi="Calibri" w:cs="Times New Roman"/>
                <w:sz w:val="22"/>
                <w:lang w:val="en-AU"/>
              </w:rPr>
              <w:t xml:space="preserve"> V</w:t>
            </w:r>
            <w:r>
              <w:rPr>
                <w:rFonts w:ascii="Calibri" w:eastAsia="Arial" w:hAnsi="Calibri" w:cs="Times New Roman"/>
                <w:sz w:val="22"/>
                <w:lang w:val="en-AU"/>
              </w:rPr>
              <w:t>TS and achieving t</w:t>
            </w:r>
            <w:r w:rsidRPr="00D33CC6">
              <w:rPr>
                <w:rFonts w:ascii="Calibri" w:eastAsia="Arial" w:hAnsi="Calibri" w:cs="Times New Roman"/>
                <w:sz w:val="22"/>
                <w:lang w:val="en-AU"/>
              </w:rPr>
              <w:t>hem</w:t>
            </w:r>
            <w:r>
              <w:rPr>
                <w:rFonts w:ascii="Calibri" w:eastAsia="Arial" w:hAnsi="Calibri" w:cs="Times New Roman"/>
                <w:sz w:val="22"/>
                <w:lang w:val="en-AU"/>
              </w:rPr>
              <w:t xml:space="preserve"> – being considered at VTS44</w:t>
            </w:r>
          </w:p>
        </w:tc>
      </w:tr>
      <w:tr w:rsidR="00C561F2" w:rsidRPr="00C561F2" w14:paraId="72612995" w14:textId="77777777" w:rsidTr="00876420">
        <w:tc>
          <w:tcPr>
            <w:tcW w:w="2194" w:type="dxa"/>
            <w:vMerge/>
          </w:tcPr>
          <w:p w14:paraId="78D59773"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35201F73"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tcBorders>
              <w:bottom w:val="single" w:sz="4" w:space="0" w:color="auto"/>
            </w:tcBorders>
          </w:tcPr>
          <w:p w14:paraId="2C633E3E"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R0102(V</w:t>
            </w:r>
            <w:r w:rsidRPr="00C561F2">
              <w:rPr>
                <w:rFonts w:ascii="Calibri" w:eastAsia="Arial" w:hAnsi="Calibri" w:cs="Cambria Math"/>
                <w:sz w:val="22"/>
                <w:lang w:val="en-AU"/>
              </w:rPr>
              <w:t>‐</w:t>
            </w:r>
            <w:r w:rsidRPr="00C561F2">
              <w:rPr>
                <w:rFonts w:ascii="Calibri" w:eastAsia="Arial" w:hAnsi="Calibri" w:cs="Times New Roman"/>
                <w:sz w:val="22"/>
                <w:lang w:val="en-AU"/>
              </w:rPr>
              <w:t>102)</w:t>
            </w:r>
          </w:p>
        </w:tc>
        <w:tc>
          <w:tcPr>
            <w:tcW w:w="2481" w:type="dxa"/>
            <w:tcBorders>
              <w:bottom w:val="single" w:sz="4" w:space="0" w:color="auto"/>
            </w:tcBorders>
          </w:tcPr>
          <w:p w14:paraId="7657A497"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The Application of the 'User Pays' Principle to Vessel Traffic</w:t>
            </w:r>
          </w:p>
          <w:p w14:paraId="1B522D6B"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Services</w:t>
            </w:r>
          </w:p>
        </w:tc>
        <w:tc>
          <w:tcPr>
            <w:tcW w:w="1275" w:type="dxa"/>
            <w:tcBorders>
              <w:bottom w:val="single" w:sz="4" w:space="0" w:color="auto"/>
            </w:tcBorders>
          </w:tcPr>
          <w:p w14:paraId="3AA51F63"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Informative</w:t>
            </w:r>
          </w:p>
        </w:tc>
        <w:tc>
          <w:tcPr>
            <w:tcW w:w="1072" w:type="dxa"/>
          </w:tcPr>
          <w:p w14:paraId="6BB1F7A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4130" w:type="dxa"/>
            <w:tcBorders>
              <w:bottom w:val="single" w:sz="4" w:space="0" w:color="auto"/>
            </w:tcBorders>
          </w:tcPr>
          <w:p w14:paraId="2577721B" w14:textId="77777777" w:rsidR="00C561F2" w:rsidRPr="00C561F2" w:rsidRDefault="00C561F2" w:rsidP="00C561F2">
            <w:pPr>
              <w:spacing w:before="60" w:after="60" w:line="240" w:lineRule="auto"/>
              <w:rPr>
                <w:rFonts w:ascii="Calibri" w:eastAsia="Arial" w:hAnsi="Calibri" w:cs="Times New Roman"/>
                <w:sz w:val="22"/>
                <w:lang w:val="en-AU"/>
              </w:rPr>
            </w:pPr>
          </w:p>
        </w:tc>
      </w:tr>
      <w:tr w:rsidR="00C561F2" w:rsidRPr="00C561F2" w14:paraId="6225386F" w14:textId="77777777" w:rsidTr="00876420">
        <w:tc>
          <w:tcPr>
            <w:tcW w:w="2194" w:type="dxa"/>
            <w:vMerge/>
          </w:tcPr>
          <w:p w14:paraId="148526AD"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Borders>
              <w:bottom w:val="single" w:sz="4" w:space="0" w:color="auto"/>
            </w:tcBorders>
          </w:tcPr>
          <w:p w14:paraId="532983E7"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tcBorders>
              <w:bottom w:val="single" w:sz="4" w:space="0" w:color="auto"/>
            </w:tcBorders>
          </w:tcPr>
          <w:p w14:paraId="7AB61293"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R0120(V</w:t>
            </w:r>
            <w:r w:rsidRPr="00C561F2">
              <w:rPr>
                <w:rFonts w:ascii="Calibri" w:eastAsia="Arial" w:hAnsi="Calibri" w:cs="Cambria Math"/>
                <w:sz w:val="22"/>
                <w:lang w:val="en-AU"/>
              </w:rPr>
              <w:t>‐</w:t>
            </w:r>
            <w:r w:rsidRPr="00C561F2">
              <w:rPr>
                <w:rFonts w:ascii="Calibri" w:eastAsia="Arial" w:hAnsi="Calibri" w:cs="Times New Roman"/>
                <w:sz w:val="22"/>
                <w:lang w:val="en-AU"/>
              </w:rPr>
              <w:t xml:space="preserve">120) </w:t>
            </w:r>
          </w:p>
        </w:tc>
        <w:tc>
          <w:tcPr>
            <w:tcW w:w="2481" w:type="dxa"/>
            <w:tcBorders>
              <w:bottom w:val="single" w:sz="4" w:space="0" w:color="auto"/>
            </w:tcBorders>
          </w:tcPr>
          <w:p w14:paraId="35F3938E" w14:textId="77777777" w:rsid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in Inland Waters</w:t>
            </w:r>
          </w:p>
          <w:p w14:paraId="5C7075B1" w14:textId="77777777" w:rsidR="00C4013F" w:rsidRPr="00C561F2" w:rsidRDefault="00C4013F" w:rsidP="00C561F2">
            <w:pPr>
              <w:spacing w:line="240" w:lineRule="auto"/>
              <w:rPr>
                <w:rFonts w:ascii="Calibri" w:eastAsia="Arial" w:hAnsi="Calibri" w:cs="Times New Roman"/>
                <w:sz w:val="22"/>
                <w:lang w:val="en-AU"/>
              </w:rPr>
            </w:pPr>
            <w:r w:rsidRPr="00C4013F">
              <w:rPr>
                <w:rFonts w:ascii="Calibri" w:eastAsia="Arial" w:hAnsi="Calibri" w:cs="Times New Roman"/>
                <w:sz w:val="22"/>
                <w:shd w:val="clear" w:color="auto" w:fill="FFFF00"/>
                <w:lang w:val="en-AU"/>
              </w:rPr>
              <w:t>Should this be a recommendation</w:t>
            </w:r>
          </w:p>
        </w:tc>
        <w:tc>
          <w:tcPr>
            <w:tcW w:w="1275" w:type="dxa"/>
            <w:tcBorders>
              <w:bottom w:val="single" w:sz="4" w:space="0" w:color="auto"/>
            </w:tcBorders>
          </w:tcPr>
          <w:p w14:paraId="615FEF99"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Informative</w:t>
            </w:r>
          </w:p>
        </w:tc>
        <w:tc>
          <w:tcPr>
            <w:tcW w:w="1072" w:type="dxa"/>
          </w:tcPr>
          <w:p w14:paraId="3877BACA" w14:textId="77777777" w:rsidR="00C561F2" w:rsidRPr="00C561F2" w:rsidRDefault="00C561F2" w:rsidP="00C561F2">
            <w:pPr>
              <w:spacing w:before="60" w:after="60" w:line="240" w:lineRule="auto"/>
              <w:rPr>
                <w:rFonts w:ascii="Calibri" w:eastAsia="Arial" w:hAnsi="Calibri" w:cs="Times New Roman"/>
                <w:sz w:val="22"/>
                <w:lang w:val="en-AU"/>
              </w:rPr>
            </w:pPr>
          </w:p>
        </w:tc>
        <w:tc>
          <w:tcPr>
            <w:tcW w:w="4130" w:type="dxa"/>
            <w:tcBorders>
              <w:bottom w:val="single" w:sz="4" w:space="0" w:color="auto"/>
            </w:tcBorders>
          </w:tcPr>
          <w:p w14:paraId="6445BB09" w14:textId="77777777" w:rsidR="00C561F2" w:rsidRPr="00C561F2" w:rsidRDefault="00C561F2" w:rsidP="00C561F2">
            <w:pPr>
              <w:spacing w:before="60" w:after="60" w:line="240" w:lineRule="auto"/>
              <w:rPr>
                <w:rFonts w:ascii="Calibri" w:eastAsia="Arial" w:hAnsi="Calibri" w:cs="Times New Roman"/>
                <w:sz w:val="22"/>
                <w:lang w:val="en-AU"/>
              </w:rPr>
            </w:pPr>
          </w:p>
        </w:tc>
      </w:tr>
      <w:tr w:rsidR="00C561F2" w:rsidRPr="00C561F2" w14:paraId="180C57CA" w14:textId="77777777" w:rsidTr="00876420">
        <w:tc>
          <w:tcPr>
            <w:tcW w:w="2194" w:type="dxa"/>
            <w:vMerge/>
          </w:tcPr>
          <w:p w14:paraId="48F2F74E"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val="restart"/>
          </w:tcPr>
          <w:p w14:paraId="2C064447"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Operations</w:t>
            </w:r>
          </w:p>
        </w:tc>
        <w:tc>
          <w:tcPr>
            <w:tcW w:w="2194" w:type="dxa"/>
            <w:vMerge w:val="restart"/>
          </w:tcPr>
          <w:p w14:paraId="07762293"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R0127(V</w:t>
            </w:r>
            <w:r w:rsidRPr="00C561F2">
              <w:rPr>
                <w:rFonts w:ascii="Calibri" w:eastAsia="Arial" w:hAnsi="Calibri" w:cs="Cambria Math"/>
                <w:sz w:val="22"/>
                <w:lang w:val="en-AU"/>
              </w:rPr>
              <w:t>‐</w:t>
            </w:r>
            <w:r w:rsidRPr="00C561F2">
              <w:rPr>
                <w:rFonts w:ascii="Calibri" w:eastAsia="Arial" w:hAnsi="Calibri" w:cs="Times New Roman"/>
                <w:sz w:val="22"/>
                <w:lang w:val="en-AU"/>
              </w:rPr>
              <w:t>127)</w:t>
            </w:r>
          </w:p>
        </w:tc>
        <w:tc>
          <w:tcPr>
            <w:tcW w:w="2481" w:type="dxa"/>
            <w:vMerge w:val="restart"/>
          </w:tcPr>
          <w:p w14:paraId="5A191F84"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 xml:space="preserve">Operational Procedures for Vessel Traffic </w:t>
            </w:r>
            <w:r w:rsidRPr="00C561F2">
              <w:rPr>
                <w:rFonts w:ascii="Calibri" w:eastAsia="Arial" w:hAnsi="Calibri" w:cs="Times New Roman"/>
                <w:sz w:val="22"/>
                <w:lang w:val="en-AU"/>
              </w:rPr>
              <w:lastRenderedPageBreak/>
              <w:t>Services</w:t>
            </w:r>
          </w:p>
        </w:tc>
        <w:tc>
          <w:tcPr>
            <w:tcW w:w="1275" w:type="dxa"/>
            <w:vMerge w:val="restart"/>
          </w:tcPr>
          <w:p w14:paraId="10DAFB0D" w14:textId="77777777" w:rsidR="00C561F2" w:rsidRPr="00C561F2" w:rsidRDefault="00C561F2" w:rsidP="00C561F2">
            <w:pPr>
              <w:spacing w:before="60" w:after="60" w:line="240" w:lineRule="auto"/>
              <w:rPr>
                <w:rFonts w:ascii="Arial" w:eastAsia="Arial" w:hAnsi="Arial" w:cs="Times New Roman"/>
                <w:sz w:val="22"/>
                <w:lang w:val="en-AU"/>
              </w:rPr>
            </w:pPr>
            <w:r w:rsidRPr="00C561F2">
              <w:rPr>
                <w:rFonts w:ascii="Calibri" w:eastAsia="Arial" w:hAnsi="Calibri" w:cs="Times New Roman"/>
                <w:sz w:val="22"/>
                <w:lang w:val="en-AU"/>
              </w:rPr>
              <w:lastRenderedPageBreak/>
              <w:t>Normative</w:t>
            </w:r>
          </w:p>
        </w:tc>
        <w:tc>
          <w:tcPr>
            <w:tcW w:w="1072" w:type="dxa"/>
          </w:tcPr>
          <w:p w14:paraId="3BDDCB02"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1081</w:t>
            </w:r>
          </w:p>
        </w:tc>
        <w:tc>
          <w:tcPr>
            <w:tcW w:w="4130" w:type="dxa"/>
            <w:tcBorders>
              <w:bottom w:val="single" w:sz="4" w:space="0" w:color="auto"/>
            </w:tcBorders>
          </w:tcPr>
          <w:p w14:paraId="46C1E8CA"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 xml:space="preserve">Virtual Aids to Navigation </w:t>
            </w:r>
          </w:p>
        </w:tc>
      </w:tr>
      <w:tr w:rsidR="00C561F2" w:rsidRPr="00C561F2" w14:paraId="33FFDCEC" w14:textId="77777777" w:rsidTr="00876420">
        <w:tc>
          <w:tcPr>
            <w:tcW w:w="2194" w:type="dxa"/>
            <w:vMerge/>
          </w:tcPr>
          <w:p w14:paraId="2C90A206"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43A47827"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17A23DF2"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462F353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1C198A0D"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1AD1CCFF"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1082</w:t>
            </w:r>
          </w:p>
        </w:tc>
        <w:tc>
          <w:tcPr>
            <w:tcW w:w="4130" w:type="dxa"/>
            <w:tcBorders>
              <w:top w:val="single" w:sz="4" w:space="0" w:color="auto"/>
            </w:tcBorders>
          </w:tcPr>
          <w:p w14:paraId="7DB215EB"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 xml:space="preserve">An Overview of AIS </w:t>
            </w:r>
          </w:p>
        </w:tc>
      </w:tr>
      <w:tr w:rsidR="00C561F2" w:rsidRPr="00C561F2" w14:paraId="6F859570" w14:textId="77777777" w:rsidTr="00876420">
        <w:tc>
          <w:tcPr>
            <w:tcW w:w="2194" w:type="dxa"/>
            <w:vMerge/>
          </w:tcPr>
          <w:p w14:paraId="79CB09A5"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7D3DFCD1"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4E18E41F"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2BF45F64"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58FC48E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6185D45B"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1083</w:t>
            </w:r>
          </w:p>
        </w:tc>
        <w:tc>
          <w:tcPr>
            <w:tcW w:w="4130" w:type="dxa"/>
          </w:tcPr>
          <w:p w14:paraId="66308C5C"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Standard Nomenclature to identify and refer to VTS centres</w:t>
            </w:r>
          </w:p>
        </w:tc>
      </w:tr>
      <w:tr w:rsidR="00C4013F" w:rsidRPr="00C561F2" w14:paraId="79A4CCEE" w14:textId="77777777" w:rsidTr="00876420">
        <w:tc>
          <w:tcPr>
            <w:tcW w:w="2194" w:type="dxa"/>
            <w:vMerge/>
          </w:tcPr>
          <w:p w14:paraId="72C2D8BA" w14:textId="77777777" w:rsidR="00C4013F" w:rsidRPr="00C561F2" w:rsidRDefault="00C4013F" w:rsidP="00C4013F">
            <w:pPr>
              <w:spacing w:before="60" w:after="60" w:line="240" w:lineRule="auto"/>
              <w:rPr>
                <w:rFonts w:ascii="Calibri" w:eastAsia="Arial" w:hAnsi="Calibri" w:cs="Times New Roman"/>
                <w:b/>
                <w:sz w:val="22"/>
                <w:lang w:val="en-AU"/>
              </w:rPr>
            </w:pPr>
          </w:p>
        </w:tc>
        <w:tc>
          <w:tcPr>
            <w:tcW w:w="2348" w:type="dxa"/>
            <w:vMerge/>
          </w:tcPr>
          <w:p w14:paraId="38015F44" w14:textId="77777777" w:rsidR="00C4013F" w:rsidRPr="00C561F2" w:rsidRDefault="00C4013F" w:rsidP="00C4013F">
            <w:pPr>
              <w:spacing w:before="60" w:after="60" w:line="240" w:lineRule="auto"/>
              <w:rPr>
                <w:rFonts w:ascii="Calibri" w:eastAsia="Arial" w:hAnsi="Calibri" w:cs="Times New Roman"/>
                <w:sz w:val="22"/>
                <w:lang w:val="en-AU"/>
              </w:rPr>
            </w:pPr>
          </w:p>
        </w:tc>
        <w:tc>
          <w:tcPr>
            <w:tcW w:w="2194" w:type="dxa"/>
            <w:vMerge/>
          </w:tcPr>
          <w:p w14:paraId="27B08BBF" w14:textId="77777777" w:rsidR="00C4013F" w:rsidRPr="00C561F2" w:rsidRDefault="00C4013F" w:rsidP="00C4013F">
            <w:pPr>
              <w:spacing w:before="60" w:after="60" w:line="240" w:lineRule="auto"/>
              <w:rPr>
                <w:rFonts w:ascii="Calibri" w:eastAsia="Arial" w:hAnsi="Calibri" w:cs="Times New Roman"/>
                <w:sz w:val="22"/>
                <w:lang w:val="en-AU"/>
              </w:rPr>
            </w:pPr>
          </w:p>
        </w:tc>
        <w:tc>
          <w:tcPr>
            <w:tcW w:w="2481" w:type="dxa"/>
            <w:vMerge/>
          </w:tcPr>
          <w:p w14:paraId="3AEDE246" w14:textId="77777777" w:rsidR="00C4013F" w:rsidRPr="00C561F2" w:rsidRDefault="00C4013F" w:rsidP="00C4013F">
            <w:pPr>
              <w:spacing w:before="60" w:after="60" w:line="240" w:lineRule="auto"/>
              <w:rPr>
                <w:rFonts w:ascii="Calibri" w:eastAsia="Arial" w:hAnsi="Calibri" w:cs="Times New Roman"/>
                <w:sz w:val="22"/>
                <w:lang w:val="en-AU"/>
              </w:rPr>
            </w:pPr>
          </w:p>
        </w:tc>
        <w:tc>
          <w:tcPr>
            <w:tcW w:w="1275" w:type="dxa"/>
            <w:vMerge/>
          </w:tcPr>
          <w:p w14:paraId="530E60A2" w14:textId="77777777" w:rsidR="00C4013F" w:rsidRPr="00C561F2" w:rsidRDefault="00C4013F" w:rsidP="00C4013F">
            <w:pPr>
              <w:spacing w:before="60" w:after="60" w:line="240" w:lineRule="auto"/>
              <w:rPr>
                <w:rFonts w:ascii="Calibri" w:eastAsia="Arial" w:hAnsi="Calibri" w:cs="Times New Roman"/>
                <w:sz w:val="22"/>
                <w:lang w:val="en-AU"/>
              </w:rPr>
            </w:pPr>
          </w:p>
        </w:tc>
        <w:tc>
          <w:tcPr>
            <w:tcW w:w="1072" w:type="dxa"/>
          </w:tcPr>
          <w:p w14:paraId="699E1272" w14:textId="77777777" w:rsidR="00C4013F" w:rsidRPr="00C561F2" w:rsidRDefault="00C4013F" w:rsidP="00C4013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1089</w:t>
            </w:r>
          </w:p>
        </w:tc>
        <w:tc>
          <w:tcPr>
            <w:tcW w:w="4130" w:type="dxa"/>
          </w:tcPr>
          <w:p w14:paraId="70369952" w14:textId="77777777" w:rsidR="00C4013F" w:rsidRPr="00C561F2" w:rsidRDefault="00C4013F" w:rsidP="00C4013F">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Provision of VTS types of service</w:t>
            </w:r>
          </w:p>
        </w:tc>
      </w:tr>
      <w:tr w:rsidR="00C561F2" w:rsidRPr="00C561F2" w14:paraId="783B672A" w14:textId="77777777" w:rsidTr="00876420">
        <w:tc>
          <w:tcPr>
            <w:tcW w:w="2194" w:type="dxa"/>
            <w:vMerge/>
          </w:tcPr>
          <w:p w14:paraId="4256C743"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16273879"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79AE395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2BDAD86F"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05ADF0B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7CF886E0"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1110</w:t>
            </w:r>
          </w:p>
        </w:tc>
        <w:tc>
          <w:tcPr>
            <w:tcW w:w="4130" w:type="dxa"/>
          </w:tcPr>
          <w:p w14:paraId="655B3CE1"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Use of Decision Support Tools for VTS Personnel</w:t>
            </w:r>
          </w:p>
        </w:tc>
      </w:tr>
      <w:tr w:rsidR="00C561F2" w:rsidRPr="00C561F2" w14:paraId="3B65E4EF" w14:textId="77777777" w:rsidTr="00876420">
        <w:tc>
          <w:tcPr>
            <w:tcW w:w="2194" w:type="dxa"/>
            <w:vMerge/>
          </w:tcPr>
          <w:p w14:paraId="19F1B7E3"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69283C3B"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479B8930"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34EAC38A"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2D5C5B74"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4B2D2E35"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1105</w:t>
            </w:r>
          </w:p>
        </w:tc>
        <w:tc>
          <w:tcPr>
            <w:tcW w:w="4130" w:type="dxa"/>
          </w:tcPr>
          <w:p w14:paraId="1F528285"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Shore side Portrayal</w:t>
            </w:r>
          </w:p>
        </w:tc>
      </w:tr>
      <w:tr w:rsidR="00C561F2" w:rsidRPr="00C561F2" w14:paraId="5565CA6D" w14:textId="77777777" w:rsidTr="00876420">
        <w:tc>
          <w:tcPr>
            <w:tcW w:w="2194" w:type="dxa"/>
            <w:vMerge/>
          </w:tcPr>
          <w:p w14:paraId="4F0C7CA4"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2D1674E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5190574D"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29720F73"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17C76687"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57B501EA"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1045</w:t>
            </w:r>
          </w:p>
        </w:tc>
        <w:tc>
          <w:tcPr>
            <w:tcW w:w="4130" w:type="dxa"/>
          </w:tcPr>
          <w:p w14:paraId="561742AD"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Staffing levels for VTS Personnel</w:t>
            </w:r>
          </w:p>
        </w:tc>
      </w:tr>
      <w:tr w:rsidR="00C561F2" w:rsidRPr="00C561F2" w14:paraId="29FA24D5" w14:textId="77777777" w:rsidTr="00876420">
        <w:tc>
          <w:tcPr>
            <w:tcW w:w="2194" w:type="dxa"/>
            <w:vMerge/>
          </w:tcPr>
          <w:p w14:paraId="3D13A0CC"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350C8CD9"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3D843966"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149ACC5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119E91C8"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0B4B6D84"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1115</w:t>
            </w:r>
          </w:p>
        </w:tc>
        <w:tc>
          <w:tcPr>
            <w:tcW w:w="4130" w:type="dxa"/>
          </w:tcPr>
          <w:p w14:paraId="67B51BD8"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Preparing for IMO Member State Audit Scheme (IMSAS) On Vessel Traffic Services</w:t>
            </w:r>
          </w:p>
        </w:tc>
      </w:tr>
      <w:tr w:rsidR="00C561F2" w:rsidRPr="00C561F2" w14:paraId="2D4AF45C" w14:textId="77777777" w:rsidTr="00876420">
        <w:tc>
          <w:tcPr>
            <w:tcW w:w="2194" w:type="dxa"/>
            <w:vMerge/>
          </w:tcPr>
          <w:p w14:paraId="7C63C06A"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vMerge/>
          </w:tcPr>
          <w:p w14:paraId="19D995D3"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194" w:type="dxa"/>
            <w:vMerge/>
          </w:tcPr>
          <w:p w14:paraId="4B55881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vMerge/>
          </w:tcPr>
          <w:p w14:paraId="2B536673"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275" w:type="dxa"/>
            <w:vMerge/>
          </w:tcPr>
          <w:p w14:paraId="398E202C" w14:textId="77777777" w:rsidR="00C561F2" w:rsidRPr="00C561F2" w:rsidRDefault="00C561F2" w:rsidP="00C561F2">
            <w:pPr>
              <w:spacing w:before="60" w:after="60" w:line="240" w:lineRule="auto"/>
              <w:rPr>
                <w:rFonts w:ascii="Calibri" w:eastAsia="Arial" w:hAnsi="Calibri" w:cs="Times New Roman"/>
                <w:sz w:val="22"/>
                <w:lang w:val="en-AU"/>
              </w:rPr>
            </w:pPr>
          </w:p>
        </w:tc>
        <w:tc>
          <w:tcPr>
            <w:tcW w:w="1072" w:type="dxa"/>
          </w:tcPr>
          <w:p w14:paraId="1C74FC06"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1118</w:t>
            </w:r>
          </w:p>
        </w:tc>
        <w:tc>
          <w:tcPr>
            <w:tcW w:w="4130" w:type="dxa"/>
          </w:tcPr>
          <w:p w14:paraId="4EF522F5"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Marine casualty / incident reporting and recording including near miss situations as it relates to VTS</w:t>
            </w:r>
          </w:p>
        </w:tc>
      </w:tr>
      <w:tr w:rsidR="00C43742" w:rsidRPr="00C561F2" w14:paraId="58078CF3" w14:textId="77777777" w:rsidTr="00876420">
        <w:tc>
          <w:tcPr>
            <w:tcW w:w="2194" w:type="dxa"/>
            <w:vMerge/>
          </w:tcPr>
          <w:p w14:paraId="2F8D41B8" w14:textId="77777777" w:rsidR="00C43742" w:rsidRPr="00C561F2" w:rsidRDefault="00C43742" w:rsidP="00C561F2">
            <w:pPr>
              <w:spacing w:before="60" w:after="60" w:line="240" w:lineRule="auto"/>
              <w:rPr>
                <w:rFonts w:ascii="Calibri" w:eastAsia="Arial" w:hAnsi="Calibri" w:cs="Times New Roman"/>
                <w:b/>
                <w:sz w:val="22"/>
                <w:lang w:val="en-AU"/>
              </w:rPr>
            </w:pPr>
          </w:p>
        </w:tc>
        <w:tc>
          <w:tcPr>
            <w:tcW w:w="2348" w:type="dxa"/>
          </w:tcPr>
          <w:p w14:paraId="591EF095" w14:textId="77777777" w:rsidR="00C43742" w:rsidRPr="00C561F2" w:rsidRDefault="00C43742" w:rsidP="00C561F2">
            <w:pPr>
              <w:spacing w:before="60" w:after="60" w:line="240" w:lineRule="auto"/>
              <w:rPr>
                <w:rFonts w:ascii="Calibri" w:eastAsia="Arial" w:hAnsi="Calibri" w:cs="Times New Roman"/>
                <w:sz w:val="22"/>
                <w:lang w:val="en-AU"/>
              </w:rPr>
            </w:pPr>
            <w:r w:rsidRPr="00C4013F">
              <w:rPr>
                <w:rFonts w:ascii="Calibri" w:eastAsia="Arial" w:hAnsi="Calibri" w:cs="Times New Roman"/>
                <w:sz w:val="22"/>
                <w:lang w:val="en-AU"/>
              </w:rPr>
              <w:t>Vessel Traffic Services Communications</w:t>
            </w:r>
          </w:p>
        </w:tc>
        <w:tc>
          <w:tcPr>
            <w:tcW w:w="2194" w:type="dxa"/>
          </w:tcPr>
          <w:p w14:paraId="13005B93" w14:textId="77777777" w:rsidR="00C4013F" w:rsidRDefault="00C4013F" w:rsidP="00C561F2">
            <w:pPr>
              <w:spacing w:before="60" w:after="60" w:line="240" w:lineRule="auto"/>
              <w:rPr>
                <w:rFonts w:ascii="Calibri" w:eastAsia="Arial" w:hAnsi="Calibri" w:cs="Times New Roman"/>
                <w:sz w:val="22"/>
                <w:highlight w:val="yellow"/>
                <w:lang w:val="en-AU"/>
              </w:rPr>
            </w:pPr>
            <w:r>
              <w:rPr>
                <w:rFonts w:ascii="Calibri" w:eastAsia="Arial" w:hAnsi="Calibri" w:cs="Times New Roman"/>
                <w:sz w:val="22"/>
                <w:highlight w:val="yellow"/>
                <w:lang w:val="en-AU"/>
              </w:rPr>
              <w:t>NEW</w:t>
            </w:r>
          </w:p>
          <w:p w14:paraId="0FC5C8E8" w14:textId="77777777" w:rsidR="00C43742" w:rsidRPr="00C561F2" w:rsidRDefault="0003539C" w:rsidP="00C561F2">
            <w:pPr>
              <w:spacing w:before="60" w:after="60" w:line="240" w:lineRule="auto"/>
              <w:rPr>
                <w:rFonts w:ascii="Calibri" w:eastAsia="Arial" w:hAnsi="Calibri" w:cs="Times New Roman"/>
                <w:sz w:val="22"/>
                <w:lang w:val="en-AU"/>
              </w:rPr>
            </w:pPr>
            <w:r w:rsidRPr="00075143">
              <w:rPr>
                <w:rFonts w:ascii="Calibri" w:eastAsia="Arial" w:hAnsi="Calibri" w:cs="Times New Roman"/>
                <w:sz w:val="22"/>
                <w:highlight w:val="yellow"/>
                <w:lang w:val="en-AU"/>
              </w:rPr>
              <w:t>Draft Recommendation to be considered at VTS44</w:t>
            </w:r>
          </w:p>
        </w:tc>
        <w:tc>
          <w:tcPr>
            <w:tcW w:w="2481" w:type="dxa"/>
          </w:tcPr>
          <w:p w14:paraId="31B93018" w14:textId="77777777" w:rsidR="00C43742" w:rsidRPr="00C561F2" w:rsidRDefault="00C43742" w:rsidP="00C561F2">
            <w:pPr>
              <w:spacing w:before="60" w:after="60" w:line="240" w:lineRule="auto"/>
              <w:rPr>
                <w:rFonts w:ascii="Calibri" w:eastAsia="Arial" w:hAnsi="Calibri" w:cs="Times New Roman"/>
                <w:sz w:val="22"/>
                <w:lang w:val="en-AU"/>
              </w:rPr>
            </w:pPr>
          </w:p>
        </w:tc>
        <w:tc>
          <w:tcPr>
            <w:tcW w:w="1275" w:type="dxa"/>
          </w:tcPr>
          <w:p w14:paraId="2876CAF5" w14:textId="77777777" w:rsidR="00C43742" w:rsidRPr="00C561F2" w:rsidRDefault="00C43742" w:rsidP="00C561F2">
            <w:pPr>
              <w:spacing w:before="60" w:after="60" w:line="240" w:lineRule="auto"/>
              <w:rPr>
                <w:rFonts w:ascii="Calibri" w:eastAsia="Arial" w:hAnsi="Calibri" w:cs="Times New Roman"/>
                <w:sz w:val="22"/>
                <w:lang w:val="en-AU"/>
              </w:rPr>
            </w:pPr>
          </w:p>
        </w:tc>
        <w:tc>
          <w:tcPr>
            <w:tcW w:w="1072" w:type="dxa"/>
          </w:tcPr>
          <w:p w14:paraId="7054E25B" w14:textId="77777777" w:rsidR="00C43742" w:rsidRPr="00C561F2" w:rsidRDefault="00C43742" w:rsidP="00C561F2">
            <w:pPr>
              <w:spacing w:before="60" w:after="60" w:line="240" w:lineRule="auto"/>
              <w:rPr>
                <w:rFonts w:ascii="Calibri" w:eastAsia="Arial" w:hAnsi="Calibri" w:cs="Times New Roman"/>
                <w:sz w:val="22"/>
                <w:lang w:val="en-AU"/>
              </w:rPr>
            </w:pPr>
          </w:p>
        </w:tc>
        <w:tc>
          <w:tcPr>
            <w:tcW w:w="4130" w:type="dxa"/>
          </w:tcPr>
          <w:p w14:paraId="037CB699" w14:textId="77777777" w:rsidR="00C4013F" w:rsidRDefault="00C4013F" w:rsidP="00C561F2">
            <w:pPr>
              <w:spacing w:before="60" w:after="60" w:line="240" w:lineRule="auto"/>
              <w:rPr>
                <w:rFonts w:ascii="Calibri" w:eastAsia="Arial" w:hAnsi="Calibri" w:cs="Times New Roman"/>
                <w:sz w:val="22"/>
                <w:highlight w:val="yellow"/>
                <w:lang w:val="en-AU"/>
              </w:rPr>
            </w:pPr>
            <w:r>
              <w:rPr>
                <w:rFonts w:ascii="Calibri" w:eastAsia="Arial" w:hAnsi="Calibri" w:cs="Times New Roman"/>
                <w:sz w:val="22"/>
                <w:highlight w:val="yellow"/>
                <w:lang w:val="en-AU"/>
              </w:rPr>
              <w:t>NEW</w:t>
            </w:r>
          </w:p>
          <w:p w14:paraId="6275B0AB" w14:textId="77777777" w:rsidR="00C43742" w:rsidRPr="00C561F2" w:rsidRDefault="00F26A1B" w:rsidP="00D33CC6">
            <w:pPr>
              <w:spacing w:before="60" w:after="60" w:line="240" w:lineRule="auto"/>
              <w:rPr>
                <w:rFonts w:ascii="Calibri" w:eastAsia="Arial" w:hAnsi="Calibri" w:cs="Times New Roman"/>
                <w:sz w:val="22"/>
                <w:lang w:val="en-AU"/>
              </w:rPr>
            </w:pPr>
            <w:r w:rsidRPr="00F26A1B">
              <w:rPr>
                <w:rFonts w:ascii="Calibri" w:eastAsia="Arial" w:hAnsi="Calibri" w:cs="Times New Roman"/>
                <w:sz w:val="22"/>
                <w:highlight w:val="yellow"/>
                <w:lang w:val="en-AU"/>
              </w:rPr>
              <w:t xml:space="preserve">Draft </w:t>
            </w:r>
            <w:r w:rsidR="00D33CC6">
              <w:rPr>
                <w:rFonts w:ascii="Calibri" w:eastAsia="Arial" w:hAnsi="Calibri" w:cs="Times New Roman"/>
                <w:sz w:val="22"/>
                <w:highlight w:val="yellow"/>
                <w:lang w:val="en-AU"/>
              </w:rPr>
              <w:t>Guidance to be developed</w:t>
            </w:r>
          </w:p>
        </w:tc>
      </w:tr>
      <w:tr w:rsidR="00C561F2" w:rsidRPr="00C561F2" w14:paraId="0F1566B8" w14:textId="77777777" w:rsidTr="00876420">
        <w:tc>
          <w:tcPr>
            <w:tcW w:w="2194" w:type="dxa"/>
            <w:vMerge/>
          </w:tcPr>
          <w:p w14:paraId="34B737A5"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tcPr>
          <w:p w14:paraId="73DE87F6"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data and information management</w:t>
            </w:r>
          </w:p>
        </w:tc>
        <w:tc>
          <w:tcPr>
            <w:tcW w:w="2194" w:type="dxa"/>
          </w:tcPr>
          <w:p w14:paraId="3B12CC19"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R0125(V</w:t>
            </w:r>
            <w:r w:rsidRPr="00C561F2">
              <w:rPr>
                <w:rFonts w:ascii="Calibri" w:eastAsia="Arial" w:hAnsi="Calibri" w:cs="Cambria Math"/>
                <w:sz w:val="22"/>
                <w:lang w:val="en-AU"/>
              </w:rPr>
              <w:t>‐</w:t>
            </w:r>
            <w:r w:rsidRPr="00C561F2">
              <w:rPr>
                <w:rFonts w:ascii="Calibri" w:eastAsia="Arial" w:hAnsi="Calibri" w:cs="Times New Roman"/>
                <w:sz w:val="22"/>
                <w:lang w:val="en-AU"/>
              </w:rPr>
              <w:t>125)</w:t>
            </w:r>
          </w:p>
          <w:p w14:paraId="5B2CABEE" w14:textId="77777777" w:rsidR="00C561F2" w:rsidRPr="00C561F2" w:rsidRDefault="00C561F2" w:rsidP="00C561F2">
            <w:pPr>
              <w:spacing w:before="60" w:after="60" w:line="240" w:lineRule="auto"/>
              <w:rPr>
                <w:rFonts w:ascii="Calibri" w:eastAsia="Arial" w:hAnsi="Calibri" w:cs="Times New Roman"/>
                <w:sz w:val="22"/>
                <w:lang w:val="en-AU"/>
              </w:rPr>
            </w:pPr>
          </w:p>
        </w:tc>
        <w:tc>
          <w:tcPr>
            <w:tcW w:w="2481" w:type="dxa"/>
          </w:tcPr>
          <w:p w14:paraId="5BCCA2ED"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The Use and Presentation of Symbology at a VTS Centre</w:t>
            </w:r>
          </w:p>
        </w:tc>
        <w:tc>
          <w:tcPr>
            <w:tcW w:w="1275" w:type="dxa"/>
          </w:tcPr>
          <w:p w14:paraId="5493334A" w14:textId="77777777" w:rsidR="00C561F2" w:rsidRPr="00C561F2" w:rsidRDefault="00C561F2" w:rsidP="00C561F2">
            <w:pPr>
              <w:spacing w:before="60" w:after="60"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2E238BE1" w14:textId="77777777" w:rsidR="00C561F2" w:rsidRPr="00C561F2" w:rsidRDefault="00C561F2" w:rsidP="00C561F2">
            <w:pPr>
              <w:spacing w:before="60" w:after="60" w:line="240" w:lineRule="auto"/>
              <w:rPr>
                <w:rFonts w:ascii="Calibri" w:eastAsia="Arial" w:hAnsi="Calibri" w:cs="Times New Roman"/>
                <w:sz w:val="22"/>
                <w:lang w:val="en-AU"/>
              </w:rPr>
            </w:pPr>
          </w:p>
        </w:tc>
        <w:tc>
          <w:tcPr>
            <w:tcW w:w="4130" w:type="dxa"/>
          </w:tcPr>
          <w:p w14:paraId="24BA0318" w14:textId="77777777" w:rsidR="00C561F2" w:rsidRPr="00C561F2" w:rsidRDefault="00C561F2" w:rsidP="00C561F2">
            <w:pPr>
              <w:spacing w:before="60" w:after="60" w:line="240" w:lineRule="auto"/>
              <w:rPr>
                <w:rFonts w:ascii="Calibri" w:eastAsia="Arial" w:hAnsi="Calibri" w:cs="Times New Roman"/>
                <w:sz w:val="22"/>
                <w:lang w:val="en-AU"/>
              </w:rPr>
            </w:pPr>
          </w:p>
        </w:tc>
      </w:tr>
      <w:tr w:rsidR="00C561F2" w:rsidRPr="00C561F2" w14:paraId="67E9D134" w14:textId="77777777" w:rsidTr="00876420">
        <w:tc>
          <w:tcPr>
            <w:tcW w:w="2194" w:type="dxa"/>
            <w:vMerge/>
          </w:tcPr>
          <w:p w14:paraId="431260C2" w14:textId="77777777" w:rsidR="00C561F2" w:rsidRPr="00C561F2" w:rsidRDefault="00C561F2" w:rsidP="00C561F2">
            <w:pPr>
              <w:spacing w:before="60" w:after="60" w:line="240" w:lineRule="auto"/>
              <w:rPr>
                <w:rFonts w:ascii="Calibri" w:eastAsia="Arial" w:hAnsi="Calibri" w:cs="Times New Roman"/>
                <w:b/>
                <w:sz w:val="22"/>
                <w:lang w:val="en-AU"/>
              </w:rPr>
            </w:pPr>
          </w:p>
        </w:tc>
        <w:tc>
          <w:tcPr>
            <w:tcW w:w="2348" w:type="dxa"/>
          </w:tcPr>
          <w:p w14:paraId="3316C9FE"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Vessel Traffic Services Technologies</w:t>
            </w:r>
          </w:p>
        </w:tc>
        <w:tc>
          <w:tcPr>
            <w:tcW w:w="2194" w:type="dxa"/>
          </w:tcPr>
          <w:p w14:paraId="0C4FF51C"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R0128(V</w:t>
            </w:r>
            <w:r w:rsidRPr="00C561F2">
              <w:rPr>
                <w:rFonts w:ascii="Calibri" w:eastAsia="Arial" w:hAnsi="Calibri" w:cs="Cambria Math"/>
                <w:sz w:val="22"/>
                <w:lang w:val="en-AU"/>
              </w:rPr>
              <w:t>‐</w:t>
            </w:r>
            <w:r w:rsidRPr="00C561F2">
              <w:rPr>
                <w:rFonts w:ascii="Calibri" w:eastAsia="Arial" w:hAnsi="Calibri" w:cs="Times New Roman"/>
                <w:sz w:val="22"/>
                <w:lang w:val="en-AU"/>
              </w:rPr>
              <w:t>128)</w:t>
            </w:r>
          </w:p>
        </w:tc>
        <w:tc>
          <w:tcPr>
            <w:tcW w:w="2481" w:type="dxa"/>
          </w:tcPr>
          <w:p w14:paraId="727AF2DC" w14:textId="77777777" w:rsidR="00C561F2" w:rsidRPr="00C561F2" w:rsidRDefault="00C561F2" w:rsidP="00C561F2">
            <w:pPr>
              <w:spacing w:before="60" w:after="60" w:line="240" w:lineRule="auto"/>
              <w:rPr>
                <w:rFonts w:ascii="Calibri" w:eastAsia="Arial" w:hAnsi="Calibri" w:cs="Times New Roman"/>
                <w:sz w:val="22"/>
                <w:lang w:val="en-AU"/>
              </w:rPr>
            </w:pPr>
            <w:r w:rsidRPr="00C561F2">
              <w:rPr>
                <w:rFonts w:ascii="Calibri" w:eastAsia="Arial" w:hAnsi="Calibri" w:cs="Times New Roman"/>
                <w:sz w:val="22"/>
                <w:lang w:val="en-AU"/>
              </w:rPr>
              <w:t>Operational and Technical Performance of VTS Systems</w:t>
            </w:r>
          </w:p>
        </w:tc>
        <w:tc>
          <w:tcPr>
            <w:tcW w:w="1275" w:type="dxa"/>
          </w:tcPr>
          <w:p w14:paraId="71C3CAE5" w14:textId="77777777" w:rsidR="00C561F2" w:rsidRPr="00C561F2" w:rsidRDefault="00C561F2" w:rsidP="00C561F2">
            <w:pPr>
              <w:spacing w:before="60" w:after="60"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7F4B9F76" w14:textId="77777777" w:rsidR="00C561F2" w:rsidRPr="00C561F2" w:rsidRDefault="00F26A1B" w:rsidP="00C561F2">
            <w:pPr>
              <w:spacing w:before="60" w:after="60" w:line="240" w:lineRule="auto"/>
              <w:rPr>
                <w:rFonts w:ascii="Calibri" w:eastAsia="Arial" w:hAnsi="Calibri" w:cs="Times New Roman"/>
                <w:sz w:val="22"/>
                <w:lang w:val="en-AU"/>
              </w:rPr>
            </w:pPr>
            <w:r>
              <w:rPr>
                <w:rFonts w:ascii="Calibri" w:eastAsia="Arial" w:hAnsi="Calibri" w:cs="Times New Roman"/>
                <w:sz w:val="22"/>
                <w:lang w:val="en-AU"/>
              </w:rPr>
              <w:t>1111</w:t>
            </w:r>
          </w:p>
        </w:tc>
        <w:tc>
          <w:tcPr>
            <w:tcW w:w="4130" w:type="dxa"/>
          </w:tcPr>
          <w:p w14:paraId="13315DD8" w14:textId="77777777" w:rsidR="00C561F2" w:rsidRPr="00C561F2" w:rsidRDefault="00F26A1B" w:rsidP="00F26A1B">
            <w:pPr>
              <w:spacing w:before="60" w:after="60" w:line="240" w:lineRule="auto"/>
              <w:rPr>
                <w:rFonts w:ascii="Calibri" w:eastAsia="Arial" w:hAnsi="Calibri" w:cs="Times New Roman"/>
                <w:sz w:val="22"/>
                <w:lang w:val="en-AU"/>
              </w:rPr>
            </w:pPr>
            <w:r w:rsidRPr="00F26A1B">
              <w:rPr>
                <w:rFonts w:ascii="Calibri" w:eastAsia="Arial" w:hAnsi="Calibri" w:cs="Times New Roman"/>
                <w:sz w:val="22"/>
                <w:lang w:val="en-AU"/>
              </w:rPr>
              <w:t>Preparation of Operational and Technical</w:t>
            </w:r>
            <w:r>
              <w:rPr>
                <w:rFonts w:ascii="Calibri" w:eastAsia="Arial" w:hAnsi="Calibri" w:cs="Times New Roman"/>
                <w:sz w:val="22"/>
                <w:lang w:val="en-AU"/>
              </w:rPr>
              <w:t xml:space="preserve"> </w:t>
            </w:r>
            <w:r w:rsidRPr="00F26A1B">
              <w:rPr>
                <w:rFonts w:ascii="Calibri" w:eastAsia="Arial" w:hAnsi="Calibri" w:cs="Times New Roman"/>
                <w:sz w:val="22"/>
                <w:lang w:val="en-AU"/>
              </w:rPr>
              <w:t>Performance Requirements for VTS Systems</w:t>
            </w:r>
          </w:p>
        </w:tc>
      </w:tr>
      <w:tr w:rsidR="00D33CC6" w:rsidRPr="00C561F2" w14:paraId="25CEF4E7" w14:textId="77777777" w:rsidTr="00876420">
        <w:tc>
          <w:tcPr>
            <w:tcW w:w="2194" w:type="dxa"/>
            <w:vMerge w:val="restart"/>
          </w:tcPr>
          <w:p w14:paraId="100B9867" w14:textId="77777777" w:rsidR="00D33CC6" w:rsidRPr="00C43742" w:rsidRDefault="00D33CC6" w:rsidP="00075143">
            <w:pPr>
              <w:spacing w:before="60" w:after="60" w:line="240" w:lineRule="auto"/>
              <w:rPr>
                <w:rFonts w:ascii="Calibri" w:eastAsia="Arial" w:hAnsi="Calibri" w:cs="Times New Roman"/>
                <w:b/>
                <w:sz w:val="22"/>
                <w:lang w:val="en-AU"/>
              </w:rPr>
            </w:pPr>
          </w:p>
        </w:tc>
        <w:tc>
          <w:tcPr>
            <w:tcW w:w="2348" w:type="dxa"/>
          </w:tcPr>
          <w:p w14:paraId="27E25919" w14:textId="77777777" w:rsidR="00D33CC6" w:rsidRPr="00C43742" w:rsidRDefault="00D33CC6" w:rsidP="00075143">
            <w:pPr>
              <w:spacing w:before="60" w:after="60" w:line="240" w:lineRule="auto"/>
              <w:rPr>
                <w:rFonts w:ascii="Calibri" w:eastAsia="Arial" w:hAnsi="Calibri" w:cs="Times New Roman"/>
                <w:sz w:val="22"/>
                <w:highlight w:val="yellow"/>
                <w:lang w:val="en-AU"/>
              </w:rPr>
            </w:pPr>
            <w:r w:rsidRPr="00C4013F">
              <w:rPr>
                <w:sz w:val="22"/>
              </w:rPr>
              <w:t xml:space="preserve">Auditing and Assessing Vessel Traffic Services </w:t>
            </w:r>
          </w:p>
        </w:tc>
        <w:tc>
          <w:tcPr>
            <w:tcW w:w="2194" w:type="dxa"/>
          </w:tcPr>
          <w:p w14:paraId="3180D7F8" w14:textId="77777777" w:rsidR="00D33CC6" w:rsidRPr="00C43742" w:rsidRDefault="00D33CC6" w:rsidP="00075143">
            <w:pPr>
              <w:spacing w:before="60" w:after="60" w:line="240" w:lineRule="auto"/>
              <w:rPr>
                <w:rFonts w:ascii="Calibri" w:eastAsia="Arial" w:hAnsi="Calibri" w:cs="Times New Roman"/>
                <w:sz w:val="22"/>
                <w:lang w:val="en-AU"/>
              </w:rPr>
            </w:pPr>
            <w:r w:rsidRPr="00075143">
              <w:rPr>
                <w:rFonts w:ascii="Calibri" w:eastAsia="Arial" w:hAnsi="Calibri" w:cs="Times New Roman"/>
                <w:sz w:val="22"/>
                <w:highlight w:val="yellow"/>
                <w:lang w:val="en-AU"/>
              </w:rPr>
              <w:t>Draft Recommendation to be considered at VTS44</w:t>
            </w:r>
          </w:p>
        </w:tc>
        <w:tc>
          <w:tcPr>
            <w:tcW w:w="2481" w:type="dxa"/>
          </w:tcPr>
          <w:p w14:paraId="36EA0E4D" w14:textId="77777777" w:rsidR="00D33CC6" w:rsidRPr="00C43742" w:rsidRDefault="00D33CC6" w:rsidP="00075143">
            <w:pPr>
              <w:spacing w:before="60" w:after="60" w:line="240" w:lineRule="auto"/>
              <w:rPr>
                <w:rFonts w:ascii="Calibri" w:eastAsia="Arial" w:hAnsi="Calibri" w:cs="Times New Roman"/>
                <w:sz w:val="22"/>
                <w:lang w:val="en-AU"/>
              </w:rPr>
            </w:pPr>
          </w:p>
        </w:tc>
        <w:tc>
          <w:tcPr>
            <w:tcW w:w="1275" w:type="dxa"/>
          </w:tcPr>
          <w:p w14:paraId="4C336535" w14:textId="77777777" w:rsidR="00D33CC6" w:rsidRPr="00C43742" w:rsidRDefault="00D33CC6" w:rsidP="00075143">
            <w:pPr>
              <w:spacing w:before="60" w:after="60" w:line="240" w:lineRule="auto"/>
              <w:rPr>
                <w:rFonts w:ascii="Calibri" w:eastAsia="Arial" w:hAnsi="Calibri" w:cs="Times New Roman"/>
                <w:sz w:val="22"/>
                <w:lang w:val="en-AU"/>
              </w:rPr>
            </w:pPr>
          </w:p>
        </w:tc>
        <w:tc>
          <w:tcPr>
            <w:tcW w:w="1072" w:type="dxa"/>
          </w:tcPr>
          <w:p w14:paraId="6ABE75CC" w14:textId="77777777" w:rsidR="00D33CC6" w:rsidRPr="00075143" w:rsidRDefault="00D33CC6" w:rsidP="00075143">
            <w:pPr>
              <w:spacing w:before="60" w:after="60" w:line="240" w:lineRule="auto"/>
              <w:rPr>
                <w:rFonts w:ascii="Calibri" w:eastAsia="Arial" w:hAnsi="Calibri" w:cs="Times New Roman"/>
                <w:sz w:val="22"/>
                <w:lang w:val="en-AU"/>
              </w:rPr>
            </w:pPr>
            <w:r w:rsidRPr="00075143">
              <w:rPr>
                <w:sz w:val="22"/>
              </w:rPr>
              <w:t>1101</w:t>
            </w:r>
          </w:p>
        </w:tc>
        <w:tc>
          <w:tcPr>
            <w:tcW w:w="4130" w:type="dxa"/>
          </w:tcPr>
          <w:p w14:paraId="27BA0141" w14:textId="77777777" w:rsidR="00D33CC6" w:rsidRPr="00075143" w:rsidRDefault="00D33CC6" w:rsidP="00075143">
            <w:pPr>
              <w:spacing w:before="60" w:after="60" w:line="240" w:lineRule="auto"/>
              <w:rPr>
                <w:rFonts w:ascii="Calibri" w:eastAsia="Arial" w:hAnsi="Calibri" w:cs="Times New Roman"/>
                <w:sz w:val="22"/>
                <w:lang w:val="en-AU"/>
              </w:rPr>
            </w:pPr>
            <w:r w:rsidRPr="00075143">
              <w:rPr>
                <w:sz w:val="22"/>
              </w:rPr>
              <w:t>Auditing and Assessing VTS</w:t>
            </w:r>
          </w:p>
        </w:tc>
      </w:tr>
      <w:tr w:rsidR="00D33CC6" w:rsidRPr="00C561F2" w14:paraId="6DF5C429" w14:textId="77777777" w:rsidTr="00876420">
        <w:tc>
          <w:tcPr>
            <w:tcW w:w="2194" w:type="dxa"/>
            <w:vMerge/>
          </w:tcPr>
          <w:p w14:paraId="0F96170A" w14:textId="77777777" w:rsidR="00D33CC6" w:rsidRPr="00C43742" w:rsidRDefault="00D33CC6" w:rsidP="00075143">
            <w:pPr>
              <w:spacing w:before="60" w:after="60" w:line="240" w:lineRule="auto"/>
              <w:rPr>
                <w:rFonts w:ascii="Calibri" w:eastAsia="Arial" w:hAnsi="Calibri" w:cs="Times New Roman"/>
                <w:b/>
                <w:sz w:val="22"/>
                <w:lang w:val="en-AU"/>
              </w:rPr>
            </w:pPr>
          </w:p>
        </w:tc>
        <w:tc>
          <w:tcPr>
            <w:tcW w:w="2348" w:type="dxa"/>
          </w:tcPr>
          <w:p w14:paraId="0BFE9B4D" w14:textId="77777777" w:rsidR="00D33CC6" w:rsidRPr="00C43742" w:rsidRDefault="00D33CC6" w:rsidP="00075143">
            <w:pPr>
              <w:spacing w:before="60" w:after="60" w:line="240" w:lineRule="auto"/>
              <w:rPr>
                <w:sz w:val="22"/>
                <w:highlight w:val="yellow"/>
              </w:rPr>
            </w:pPr>
          </w:p>
        </w:tc>
        <w:tc>
          <w:tcPr>
            <w:tcW w:w="2194" w:type="dxa"/>
          </w:tcPr>
          <w:p w14:paraId="41988315" w14:textId="77777777" w:rsidR="00D33CC6" w:rsidRPr="00C43742" w:rsidRDefault="00D33CC6" w:rsidP="00075143">
            <w:pPr>
              <w:spacing w:before="60" w:after="60" w:line="240" w:lineRule="auto"/>
              <w:rPr>
                <w:rFonts w:ascii="Calibri" w:eastAsia="Arial" w:hAnsi="Calibri" w:cs="Times New Roman"/>
                <w:sz w:val="22"/>
                <w:lang w:val="en-AU"/>
              </w:rPr>
            </w:pPr>
          </w:p>
        </w:tc>
        <w:tc>
          <w:tcPr>
            <w:tcW w:w="2481" w:type="dxa"/>
          </w:tcPr>
          <w:p w14:paraId="12E9999E" w14:textId="77777777" w:rsidR="00D33CC6" w:rsidRPr="00C43742" w:rsidRDefault="00D33CC6" w:rsidP="00075143">
            <w:pPr>
              <w:spacing w:before="60" w:after="60" w:line="240" w:lineRule="auto"/>
              <w:rPr>
                <w:rFonts w:ascii="Calibri" w:eastAsia="Arial" w:hAnsi="Calibri" w:cs="Times New Roman"/>
                <w:sz w:val="22"/>
                <w:lang w:val="en-AU"/>
              </w:rPr>
            </w:pPr>
          </w:p>
        </w:tc>
        <w:tc>
          <w:tcPr>
            <w:tcW w:w="1275" w:type="dxa"/>
          </w:tcPr>
          <w:p w14:paraId="26B705D6" w14:textId="77777777" w:rsidR="00D33CC6" w:rsidRPr="00C43742" w:rsidRDefault="00D33CC6" w:rsidP="00075143">
            <w:pPr>
              <w:spacing w:before="60" w:after="60" w:line="240" w:lineRule="auto"/>
              <w:rPr>
                <w:rFonts w:ascii="Calibri" w:eastAsia="Arial" w:hAnsi="Calibri" w:cs="Times New Roman"/>
                <w:sz w:val="22"/>
                <w:lang w:val="en-AU"/>
              </w:rPr>
            </w:pPr>
          </w:p>
        </w:tc>
        <w:tc>
          <w:tcPr>
            <w:tcW w:w="1072" w:type="dxa"/>
          </w:tcPr>
          <w:p w14:paraId="5667A880" w14:textId="77777777" w:rsidR="00D33CC6" w:rsidRPr="00075143" w:rsidRDefault="00D33CC6" w:rsidP="00075143">
            <w:pPr>
              <w:spacing w:before="60" w:after="60" w:line="240" w:lineRule="auto"/>
              <w:rPr>
                <w:rFonts w:ascii="Calibri" w:eastAsia="Arial" w:hAnsi="Calibri" w:cs="Times New Roman"/>
                <w:sz w:val="22"/>
                <w:lang w:val="en-AU"/>
              </w:rPr>
            </w:pPr>
            <w:r w:rsidRPr="00075143">
              <w:rPr>
                <w:sz w:val="22"/>
              </w:rPr>
              <w:t>1115</w:t>
            </w:r>
          </w:p>
        </w:tc>
        <w:tc>
          <w:tcPr>
            <w:tcW w:w="4130" w:type="dxa"/>
          </w:tcPr>
          <w:p w14:paraId="61B81475" w14:textId="77777777" w:rsidR="00D33CC6" w:rsidRPr="00075143" w:rsidRDefault="00D33CC6" w:rsidP="00075143">
            <w:pPr>
              <w:spacing w:before="60" w:after="60" w:line="240" w:lineRule="auto"/>
              <w:rPr>
                <w:rFonts w:ascii="Calibri" w:eastAsia="Arial" w:hAnsi="Calibri" w:cs="Times New Roman"/>
                <w:sz w:val="22"/>
                <w:lang w:val="en-AU"/>
              </w:rPr>
            </w:pPr>
            <w:r w:rsidRPr="00075143">
              <w:rPr>
                <w:sz w:val="22"/>
              </w:rPr>
              <w:t>Preparing for IMO Member State Audit Scheme (IMSAS) On Vessel Traffic Services</w:t>
            </w:r>
          </w:p>
        </w:tc>
      </w:tr>
      <w:tr w:rsidR="00D33CC6" w:rsidRPr="00C561F2" w14:paraId="36E7E54E" w14:textId="77777777" w:rsidTr="00876420">
        <w:tc>
          <w:tcPr>
            <w:tcW w:w="2194" w:type="dxa"/>
            <w:vMerge/>
          </w:tcPr>
          <w:p w14:paraId="08735C2C" w14:textId="77777777" w:rsidR="00D33CC6" w:rsidRPr="00C43742" w:rsidRDefault="00D33CC6" w:rsidP="00C43742">
            <w:pPr>
              <w:spacing w:before="60" w:after="60" w:line="240" w:lineRule="auto"/>
              <w:rPr>
                <w:rFonts w:ascii="Calibri" w:eastAsia="Arial" w:hAnsi="Calibri" w:cs="Times New Roman"/>
                <w:b/>
                <w:sz w:val="22"/>
                <w:lang w:val="en-AU"/>
              </w:rPr>
            </w:pPr>
          </w:p>
        </w:tc>
        <w:tc>
          <w:tcPr>
            <w:tcW w:w="2348" w:type="dxa"/>
          </w:tcPr>
          <w:p w14:paraId="4CA3C073" w14:textId="77777777" w:rsidR="00D33CC6" w:rsidRPr="00D33CC6" w:rsidRDefault="00D33CC6" w:rsidP="00C43742">
            <w:pPr>
              <w:spacing w:before="60" w:after="60" w:line="240" w:lineRule="auto"/>
              <w:rPr>
                <w:rFonts w:ascii="Calibri" w:eastAsia="Arial" w:hAnsi="Calibri" w:cs="Times New Roman"/>
                <w:sz w:val="22"/>
                <w:highlight w:val="yellow"/>
                <w:lang w:val="en-AU"/>
              </w:rPr>
            </w:pPr>
            <w:r w:rsidRPr="00D33CC6">
              <w:rPr>
                <w:sz w:val="22"/>
                <w:highlight w:val="yellow"/>
              </w:rPr>
              <w:t>VTS Additional Services</w:t>
            </w:r>
          </w:p>
        </w:tc>
        <w:tc>
          <w:tcPr>
            <w:tcW w:w="2194" w:type="dxa"/>
          </w:tcPr>
          <w:p w14:paraId="411AEC05" w14:textId="77777777" w:rsidR="00D33CC6" w:rsidRPr="00D33CC6" w:rsidRDefault="00D33CC6" w:rsidP="00C43742">
            <w:pPr>
              <w:spacing w:before="60" w:after="60" w:line="240" w:lineRule="auto"/>
              <w:rPr>
                <w:rFonts w:ascii="Calibri" w:eastAsia="Arial" w:hAnsi="Calibri" w:cs="Times New Roman"/>
                <w:sz w:val="22"/>
                <w:highlight w:val="yellow"/>
                <w:lang w:val="en-AU"/>
              </w:rPr>
            </w:pPr>
            <w:r w:rsidRPr="00D33CC6">
              <w:rPr>
                <w:rFonts w:ascii="Calibri" w:eastAsia="Arial" w:hAnsi="Calibri" w:cs="Times New Roman"/>
                <w:sz w:val="22"/>
                <w:highlight w:val="yellow"/>
                <w:lang w:val="en-AU"/>
              </w:rPr>
              <w:t>????</w:t>
            </w:r>
          </w:p>
        </w:tc>
        <w:tc>
          <w:tcPr>
            <w:tcW w:w="2481" w:type="dxa"/>
          </w:tcPr>
          <w:p w14:paraId="40DD5967" w14:textId="77777777" w:rsidR="00D33CC6" w:rsidRPr="00D33CC6" w:rsidRDefault="00D33CC6" w:rsidP="00C43742">
            <w:pPr>
              <w:spacing w:before="60" w:after="60" w:line="240" w:lineRule="auto"/>
              <w:rPr>
                <w:rFonts w:ascii="Calibri" w:eastAsia="Arial" w:hAnsi="Calibri" w:cs="Times New Roman"/>
                <w:sz w:val="22"/>
                <w:highlight w:val="yellow"/>
                <w:lang w:val="en-AU"/>
              </w:rPr>
            </w:pPr>
            <w:r w:rsidRPr="00D33CC6">
              <w:rPr>
                <w:rFonts w:ascii="Calibri" w:eastAsia="Arial" w:hAnsi="Calibri" w:cs="Times New Roman"/>
                <w:sz w:val="22"/>
                <w:highlight w:val="yellow"/>
                <w:lang w:val="en-AU"/>
              </w:rPr>
              <w:t>????</w:t>
            </w:r>
          </w:p>
        </w:tc>
        <w:tc>
          <w:tcPr>
            <w:tcW w:w="1275" w:type="dxa"/>
          </w:tcPr>
          <w:p w14:paraId="06BB993E" w14:textId="77777777" w:rsidR="00D33CC6" w:rsidRPr="00C43742" w:rsidRDefault="00D33CC6" w:rsidP="00C43742">
            <w:pPr>
              <w:spacing w:before="60" w:after="60" w:line="240" w:lineRule="auto"/>
              <w:rPr>
                <w:rFonts w:ascii="Calibri" w:eastAsia="Arial" w:hAnsi="Calibri" w:cs="Times New Roman"/>
                <w:sz w:val="22"/>
                <w:lang w:val="en-AU"/>
              </w:rPr>
            </w:pPr>
          </w:p>
        </w:tc>
        <w:tc>
          <w:tcPr>
            <w:tcW w:w="1072" w:type="dxa"/>
          </w:tcPr>
          <w:p w14:paraId="65F28450" w14:textId="77777777" w:rsidR="00D33CC6" w:rsidRPr="00C43742" w:rsidRDefault="00D33CC6" w:rsidP="00C43742">
            <w:pPr>
              <w:spacing w:before="60" w:after="60" w:line="240" w:lineRule="auto"/>
              <w:rPr>
                <w:rFonts w:ascii="Calibri" w:eastAsia="Arial" w:hAnsi="Calibri" w:cs="Times New Roman"/>
                <w:sz w:val="22"/>
                <w:lang w:val="en-AU"/>
              </w:rPr>
            </w:pPr>
          </w:p>
        </w:tc>
        <w:tc>
          <w:tcPr>
            <w:tcW w:w="4130" w:type="dxa"/>
          </w:tcPr>
          <w:p w14:paraId="23CAD206" w14:textId="77777777" w:rsidR="00D33CC6" w:rsidRPr="00C43742" w:rsidRDefault="00D33CC6" w:rsidP="00C43742">
            <w:pPr>
              <w:spacing w:before="60" w:after="60" w:line="240" w:lineRule="auto"/>
              <w:rPr>
                <w:rFonts w:ascii="Calibri" w:eastAsia="Arial" w:hAnsi="Calibri" w:cs="Times New Roman"/>
                <w:sz w:val="22"/>
                <w:lang w:val="en-AU"/>
              </w:rPr>
            </w:pPr>
          </w:p>
        </w:tc>
      </w:tr>
      <w:tr w:rsidR="00C561F2" w:rsidRPr="00C561F2" w14:paraId="7BC0B389" w14:textId="77777777" w:rsidTr="00876420">
        <w:tc>
          <w:tcPr>
            <w:tcW w:w="2194" w:type="dxa"/>
            <w:shd w:val="clear" w:color="auto" w:fill="DDD9C3"/>
          </w:tcPr>
          <w:p w14:paraId="7954B2DB" w14:textId="77777777" w:rsidR="00C561F2" w:rsidRPr="00C561F2" w:rsidRDefault="00C561F2" w:rsidP="00C561F2">
            <w:pPr>
              <w:spacing w:line="240" w:lineRule="auto"/>
              <w:rPr>
                <w:rFonts w:ascii="Calibri" w:eastAsia="Arial" w:hAnsi="Calibri" w:cs="Times New Roman"/>
                <w:b/>
                <w:sz w:val="22"/>
                <w:lang w:val="en-AU"/>
              </w:rPr>
            </w:pPr>
          </w:p>
        </w:tc>
        <w:tc>
          <w:tcPr>
            <w:tcW w:w="2348" w:type="dxa"/>
            <w:shd w:val="clear" w:color="auto" w:fill="DDD9C3"/>
          </w:tcPr>
          <w:p w14:paraId="415E6D60" w14:textId="77777777" w:rsidR="00C561F2" w:rsidRPr="00C561F2" w:rsidRDefault="00C561F2" w:rsidP="00C561F2">
            <w:pPr>
              <w:spacing w:line="240" w:lineRule="auto"/>
              <w:rPr>
                <w:rFonts w:ascii="Calibri" w:eastAsia="Arial" w:hAnsi="Calibri" w:cs="Times New Roman"/>
                <w:sz w:val="22"/>
                <w:lang w:val="en-AU"/>
              </w:rPr>
            </w:pPr>
          </w:p>
        </w:tc>
        <w:tc>
          <w:tcPr>
            <w:tcW w:w="2194" w:type="dxa"/>
            <w:shd w:val="clear" w:color="auto" w:fill="DDD9C3"/>
          </w:tcPr>
          <w:p w14:paraId="5E96D26A" w14:textId="77777777" w:rsidR="00C561F2" w:rsidRPr="00C561F2" w:rsidRDefault="00C561F2" w:rsidP="00C561F2">
            <w:pPr>
              <w:spacing w:line="240" w:lineRule="auto"/>
              <w:rPr>
                <w:rFonts w:ascii="Calibri" w:eastAsia="Arial" w:hAnsi="Calibri" w:cs="Times New Roman"/>
                <w:sz w:val="22"/>
                <w:lang w:val="en-AU"/>
              </w:rPr>
            </w:pPr>
          </w:p>
        </w:tc>
        <w:tc>
          <w:tcPr>
            <w:tcW w:w="2481" w:type="dxa"/>
            <w:shd w:val="clear" w:color="auto" w:fill="DDD9C3"/>
          </w:tcPr>
          <w:p w14:paraId="5B1324D7" w14:textId="77777777" w:rsidR="00C561F2" w:rsidRPr="00C561F2" w:rsidRDefault="00C561F2" w:rsidP="00C561F2">
            <w:pPr>
              <w:spacing w:line="240" w:lineRule="auto"/>
              <w:rPr>
                <w:rFonts w:ascii="Calibri" w:eastAsia="Arial" w:hAnsi="Calibri" w:cs="Times New Roman"/>
                <w:sz w:val="22"/>
                <w:lang w:val="en-AU"/>
              </w:rPr>
            </w:pPr>
          </w:p>
        </w:tc>
        <w:tc>
          <w:tcPr>
            <w:tcW w:w="1275" w:type="dxa"/>
            <w:shd w:val="clear" w:color="auto" w:fill="DDD9C3"/>
          </w:tcPr>
          <w:p w14:paraId="0879415F" w14:textId="77777777" w:rsidR="00C561F2" w:rsidRPr="00C561F2" w:rsidRDefault="00C561F2" w:rsidP="00C561F2">
            <w:pPr>
              <w:spacing w:line="240" w:lineRule="auto"/>
              <w:rPr>
                <w:rFonts w:ascii="Calibri" w:eastAsia="Arial" w:hAnsi="Calibri" w:cs="Times New Roman"/>
                <w:sz w:val="22"/>
                <w:lang w:val="en-AU"/>
              </w:rPr>
            </w:pPr>
          </w:p>
        </w:tc>
        <w:tc>
          <w:tcPr>
            <w:tcW w:w="1072" w:type="dxa"/>
            <w:shd w:val="clear" w:color="auto" w:fill="DDD9C3"/>
          </w:tcPr>
          <w:p w14:paraId="2ECD9741" w14:textId="77777777" w:rsidR="00C561F2" w:rsidRPr="00C561F2" w:rsidRDefault="00C561F2" w:rsidP="00C561F2">
            <w:pPr>
              <w:spacing w:line="240" w:lineRule="auto"/>
              <w:rPr>
                <w:rFonts w:ascii="Calibri" w:eastAsia="Arial" w:hAnsi="Calibri" w:cs="Times New Roman"/>
                <w:sz w:val="22"/>
                <w:lang w:val="en-AU"/>
              </w:rPr>
            </w:pPr>
          </w:p>
        </w:tc>
        <w:tc>
          <w:tcPr>
            <w:tcW w:w="4130" w:type="dxa"/>
            <w:shd w:val="clear" w:color="auto" w:fill="DDD9C3"/>
          </w:tcPr>
          <w:p w14:paraId="203065DE" w14:textId="77777777" w:rsidR="00C561F2" w:rsidRPr="00C561F2" w:rsidRDefault="00C561F2" w:rsidP="00C561F2">
            <w:pPr>
              <w:spacing w:line="240" w:lineRule="auto"/>
              <w:rPr>
                <w:rFonts w:ascii="Calibri" w:eastAsia="Arial" w:hAnsi="Calibri" w:cs="Times New Roman"/>
                <w:sz w:val="22"/>
                <w:lang w:val="en-AU"/>
              </w:rPr>
            </w:pPr>
          </w:p>
        </w:tc>
      </w:tr>
      <w:tr w:rsidR="00D33CC6" w:rsidRPr="00C561F2" w14:paraId="060473AE" w14:textId="77777777" w:rsidTr="00876420">
        <w:tc>
          <w:tcPr>
            <w:tcW w:w="2194" w:type="dxa"/>
            <w:vMerge w:val="restart"/>
          </w:tcPr>
          <w:p w14:paraId="2AB49052" w14:textId="77777777" w:rsidR="00D33CC6" w:rsidRPr="00C561F2" w:rsidRDefault="00D33CC6"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1010 - Marine Aids to Navigation Planning and Service Requirements</w:t>
            </w:r>
          </w:p>
        </w:tc>
        <w:tc>
          <w:tcPr>
            <w:tcW w:w="2348" w:type="dxa"/>
          </w:tcPr>
          <w:p w14:paraId="6C1175E0"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Risk Management</w:t>
            </w:r>
          </w:p>
        </w:tc>
        <w:tc>
          <w:tcPr>
            <w:tcW w:w="2194" w:type="dxa"/>
          </w:tcPr>
          <w:p w14:paraId="74E3F547"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R1002</w:t>
            </w:r>
          </w:p>
          <w:p w14:paraId="68459C00" w14:textId="77777777" w:rsidR="00D33CC6" w:rsidRPr="00C561F2" w:rsidRDefault="00D33CC6" w:rsidP="00C561F2">
            <w:pPr>
              <w:spacing w:line="240" w:lineRule="auto"/>
              <w:rPr>
                <w:rFonts w:ascii="Calibri" w:eastAsia="Arial" w:hAnsi="Calibri" w:cs="Times New Roman"/>
                <w:sz w:val="22"/>
                <w:lang w:val="en-AU"/>
              </w:rPr>
            </w:pPr>
          </w:p>
        </w:tc>
        <w:tc>
          <w:tcPr>
            <w:tcW w:w="2481" w:type="dxa"/>
          </w:tcPr>
          <w:p w14:paraId="517EABE7"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Risk Management for Marine Aids to Navigation</w:t>
            </w:r>
          </w:p>
        </w:tc>
        <w:tc>
          <w:tcPr>
            <w:tcW w:w="1275" w:type="dxa"/>
          </w:tcPr>
          <w:p w14:paraId="03959915" w14:textId="77777777" w:rsidR="00D33CC6" w:rsidRPr="00C561F2" w:rsidRDefault="00D33CC6" w:rsidP="00C561F2">
            <w:pPr>
              <w:spacing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1D1E7E24"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G1123</w:t>
            </w:r>
          </w:p>
        </w:tc>
        <w:tc>
          <w:tcPr>
            <w:tcW w:w="4130" w:type="dxa"/>
          </w:tcPr>
          <w:p w14:paraId="35D9F7CE"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The Use Of IALA Waterway Risk Assessment Programme (IWRAP MKII)</w:t>
            </w:r>
          </w:p>
        </w:tc>
      </w:tr>
      <w:tr w:rsidR="00D33CC6" w:rsidRPr="00C561F2" w14:paraId="6AFCBF21" w14:textId="77777777" w:rsidTr="00876420">
        <w:tc>
          <w:tcPr>
            <w:tcW w:w="2194" w:type="dxa"/>
            <w:vMerge/>
          </w:tcPr>
          <w:p w14:paraId="73D68584"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07CD18B6"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Quality Management</w:t>
            </w:r>
          </w:p>
        </w:tc>
        <w:tc>
          <w:tcPr>
            <w:tcW w:w="2194" w:type="dxa"/>
          </w:tcPr>
          <w:p w14:paraId="6239A60D"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R0132(O</w:t>
            </w:r>
            <w:r w:rsidRPr="00C561F2">
              <w:rPr>
                <w:rFonts w:ascii="Calibri" w:eastAsia="Arial" w:hAnsi="Calibri" w:cs="Cambria Math"/>
                <w:sz w:val="22"/>
                <w:lang w:val="en-AU"/>
              </w:rPr>
              <w:t>‐</w:t>
            </w:r>
            <w:r w:rsidRPr="00C561F2">
              <w:rPr>
                <w:rFonts w:ascii="Calibri" w:eastAsia="Arial" w:hAnsi="Calibri" w:cs="Times New Roman"/>
                <w:sz w:val="22"/>
                <w:lang w:val="en-AU"/>
              </w:rPr>
              <w:t>132)</w:t>
            </w:r>
          </w:p>
        </w:tc>
        <w:tc>
          <w:tcPr>
            <w:tcW w:w="2481" w:type="dxa"/>
          </w:tcPr>
          <w:p w14:paraId="58A439CE"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Quality Management for Aids to Navigation Authorities</w:t>
            </w:r>
          </w:p>
        </w:tc>
        <w:tc>
          <w:tcPr>
            <w:tcW w:w="1275" w:type="dxa"/>
          </w:tcPr>
          <w:p w14:paraId="2F4A820F" w14:textId="77777777" w:rsidR="00D33CC6" w:rsidRPr="00C561F2" w:rsidRDefault="00D33CC6" w:rsidP="00C561F2">
            <w:pPr>
              <w:spacing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586C3457"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4A20E4F7" w14:textId="77777777" w:rsidR="00D33CC6" w:rsidRPr="00C561F2" w:rsidRDefault="00D33CC6" w:rsidP="00C561F2">
            <w:pPr>
              <w:spacing w:line="240" w:lineRule="auto"/>
              <w:rPr>
                <w:rFonts w:ascii="Calibri" w:eastAsia="Arial" w:hAnsi="Calibri" w:cs="Times New Roman"/>
                <w:sz w:val="22"/>
                <w:lang w:val="en-AU"/>
              </w:rPr>
            </w:pPr>
          </w:p>
        </w:tc>
      </w:tr>
      <w:tr w:rsidR="00C561F2" w:rsidRPr="00C561F2" w14:paraId="41FB879A" w14:textId="77777777" w:rsidTr="00876420">
        <w:tc>
          <w:tcPr>
            <w:tcW w:w="2194" w:type="dxa"/>
            <w:shd w:val="clear" w:color="auto" w:fill="DDD9C3"/>
          </w:tcPr>
          <w:p w14:paraId="7D3D484D" w14:textId="77777777" w:rsidR="00C561F2" w:rsidRPr="00C561F2" w:rsidRDefault="00C561F2" w:rsidP="00C561F2">
            <w:pPr>
              <w:spacing w:line="240" w:lineRule="auto"/>
              <w:rPr>
                <w:rFonts w:ascii="Calibri" w:eastAsia="Arial" w:hAnsi="Calibri" w:cs="Times New Roman"/>
                <w:b/>
                <w:sz w:val="22"/>
                <w:lang w:val="en-AU"/>
              </w:rPr>
            </w:pPr>
          </w:p>
        </w:tc>
        <w:tc>
          <w:tcPr>
            <w:tcW w:w="2348" w:type="dxa"/>
            <w:shd w:val="clear" w:color="auto" w:fill="DDD9C3"/>
          </w:tcPr>
          <w:p w14:paraId="330BA0CB" w14:textId="77777777" w:rsidR="00C561F2" w:rsidRPr="00C561F2" w:rsidRDefault="00C561F2" w:rsidP="00C561F2">
            <w:pPr>
              <w:spacing w:line="240" w:lineRule="auto"/>
              <w:rPr>
                <w:rFonts w:ascii="Calibri" w:eastAsia="Arial" w:hAnsi="Calibri" w:cs="Times New Roman"/>
                <w:sz w:val="22"/>
                <w:lang w:val="en-AU"/>
              </w:rPr>
            </w:pPr>
          </w:p>
        </w:tc>
        <w:tc>
          <w:tcPr>
            <w:tcW w:w="2194" w:type="dxa"/>
            <w:shd w:val="clear" w:color="auto" w:fill="DDD9C3"/>
          </w:tcPr>
          <w:p w14:paraId="60245819" w14:textId="77777777" w:rsidR="00C561F2" w:rsidRPr="00C561F2" w:rsidRDefault="00C561F2" w:rsidP="00C561F2">
            <w:pPr>
              <w:spacing w:line="240" w:lineRule="auto"/>
              <w:rPr>
                <w:rFonts w:ascii="Calibri" w:eastAsia="Arial" w:hAnsi="Calibri" w:cs="Times New Roman"/>
                <w:sz w:val="22"/>
                <w:lang w:val="en-AU"/>
              </w:rPr>
            </w:pPr>
          </w:p>
        </w:tc>
        <w:tc>
          <w:tcPr>
            <w:tcW w:w="2481" w:type="dxa"/>
            <w:shd w:val="clear" w:color="auto" w:fill="DDD9C3"/>
          </w:tcPr>
          <w:p w14:paraId="6D549471" w14:textId="77777777" w:rsidR="00C561F2" w:rsidRPr="00C561F2" w:rsidRDefault="00C561F2" w:rsidP="00C561F2">
            <w:pPr>
              <w:spacing w:line="240" w:lineRule="auto"/>
              <w:rPr>
                <w:rFonts w:ascii="Calibri" w:eastAsia="Arial" w:hAnsi="Calibri" w:cs="Times New Roman"/>
                <w:sz w:val="22"/>
                <w:lang w:val="en-AU"/>
              </w:rPr>
            </w:pPr>
          </w:p>
        </w:tc>
        <w:tc>
          <w:tcPr>
            <w:tcW w:w="1275" w:type="dxa"/>
            <w:shd w:val="clear" w:color="auto" w:fill="DDD9C3"/>
          </w:tcPr>
          <w:p w14:paraId="60CF9954" w14:textId="77777777" w:rsidR="00C561F2" w:rsidRPr="00C561F2" w:rsidRDefault="00C561F2" w:rsidP="00C561F2">
            <w:pPr>
              <w:spacing w:line="240" w:lineRule="auto"/>
              <w:rPr>
                <w:rFonts w:ascii="Calibri" w:eastAsia="Arial" w:hAnsi="Calibri" w:cs="Times New Roman"/>
                <w:sz w:val="22"/>
                <w:lang w:val="en-AU"/>
              </w:rPr>
            </w:pPr>
          </w:p>
        </w:tc>
        <w:tc>
          <w:tcPr>
            <w:tcW w:w="1072" w:type="dxa"/>
            <w:shd w:val="clear" w:color="auto" w:fill="DDD9C3"/>
          </w:tcPr>
          <w:p w14:paraId="173A031C" w14:textId="77777777" w:rsidR="00C561F2" w:rsidRPr="00C561F2" w:rsidRDefault="00C561F2" w:rsidP="00C561F2">
            <w:pPr>
              <w:spacing w:line="240" w:lineRule="auto"/>
              <w:rPr>
                <w:rFonts w:ascii="Calibri" w:eastAsia="Arial" w:hAnsi="Calibri" w:cs="Times New Roman"/>
                <w:sz w:val="22"/>
                <w:lang w:val="en-AU"/>
              </w:rPr>
            </w:pPr>
          </w:p>
        </w:tc>
        <w:tc>
          <w:tcPr>
            <w:tcW w:w="4130" w:type="dxa"/>
            <w:shd w:val="clear" w:color="auto" w:fill="DDD9C3"/>
          </w:tcPr>
          <w:p w14:paraId="2796099D" w14:textId="77777777" w:rsidR="00C561F2" w:rsidRPr="00C561F2" w:rsidRDefault="00C561F2" w:rsidP="00C561F2">
            <w:pPr>
              <w:spacing w:line="240" w:lineRule="auto"/>
              <w:rPr>
                <w:rFonts w:ascii="Calibri" w:eastAsia="Arial" w:hAnsi="Calibri" w:cs="Times New Roman"/>
                <w:sz w:val="22"/>
                <w:lang w:val="en-AU"/>
              </w:rPr>
            </w:pPr>
          </w:p>
        </w:tc>
      </w:tr>
      <w:tr w:rsidR="00D33CC6" w:rsidRPr="00C561F2" w14:paraId="18872BF9" w14:textId="77777777" w:rsidTr="00876420">
        <w:tc>
          <w:tcPr>
            <w:tcW w:w="2194" w:type="dxa"/>
            <w:vMerge w:val="restart"/>
          </w:tcPr>
          <w:p w14:paraId="698E084B" w14:textId="77777777" w:rsidR="00D33CC6" w:rsidRPr="00C561F2" w:rsidRDefault="00D33CC6"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1050 - Training and Certification</w:t>
            </w:r>
          </w:p>
        </w:tc>
        <w:tc>
          <w:tcPr>
            <w:tcW w:w="2348" w:type="dxa"/>
          </w:tcPr>
          <w:p w14:paraId="08E10DED"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Training and assessment</w:t>
            </w:r>
          </w:p>
        </w:tc>
        <w:tc>
          <w:tcPr>
            <w:tcW w:w="2194" w:type="dxa"/>
          </w:tcPr>
          <w:p w14:paraId="3CDFE70F"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R0103(V</w:t>
            </w:r>
            <w:r w:rsidRPr="00C561F2">
              <w:rPr>
                <w:rFonts w:ascii="Calibri" w:eastAsia="Arial" w:hAnsi="Calibri" w:cs="Cambria Math"/>
                <w:sz w:val="22"/>
                <w:lang w:val="en-AU"/>
              </w:rPr>
              <w:t>‐</w:t>
            </w:r>
            <w:r w:rsidRPr="00C561F2">
              <w:rPr>
                <w:rFonts w:ascii="Calibri" w:eastAsia="Arial" w:hAnsi="Calibri" w:cs="Times New Roman"/>
                <w:sz w:val="22"/>
                <w:lang w:val="en-AU"/>
              </w:rPr>
              <w:t>103)</w:t>
            </w:r>
          </w:p>
        </w:tc>
        <w:tc>
          <w:tcPr>
            <w:tcW w:w="2481" w:type="dxa"/>
          </w:tcPr>
          <w:p w14:paraId="74AFF97F"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Training and Certification of VTS Personnel</w:t>
            </w:r>
          </w:p>
        </w:tc>
        <w:tc>
          <w:tcPr>
            <w:tcW w:w="1275" w:type="dxa"/>
          </w:tcPr>
          <w:p w14:paraId="1E036F2E" w14:textId="77777777" w:rsidR="00D33CC6" w:rsidRPr="00C561F2" w:rsidRDefault="00D33CC6" w:rsidP="00C561F2">
            <w:pPr>
              <w:spacing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04CCFCE0" w14:textId="77777777" w:rsidR="00D33CC6"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1103</w:t>
            </w:r>
          </w:p>
        </w:tc>
        <w:tc>
          <w:tcPr>
            <w:tcW w:w="4130" w:type="dxa"/>
          </w:tcPr>
          <w:p w14:paraId="470DC397"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on Train the trainer</w:t>
            </w:r>
          </w:p>
          <w:p w14:paraId="761543C1" w14:textId="77777777" w:rsidR="00D33CC6" w:rsidRPr="00C561F2" w:rsidRDefault="00D33CC6" w:rsidP="00C561F2">
            <w:pPr>
              <w:spacing w:line="240" w:lineRule="auto"/>
              <w:rPr>
                <w:rFonts w:ascii="Calibri" w:eastAsia="Arial" w:hAnsi="Calibri" w:cs="Times New Roman"/>
                <w:sz w:val="22"/>
                <w:lang w:val="en-AU"/>
              </w:rPr>
            </w:pPr>
          </w:p>
          <w:p w14:paraId="28D54364" w14:textId="77777777" w:rsidR="00D33CC6" w:rsidRPr="00C561F2" w:rsidRDefault="00D33CC6" w:rsidP="00876420">
            <w:pPr>
              <w:spacing w:line="240" w:lineRule="auto"/>
              <w:rPr>
                <w:rFonts w:ascii="Calibri" w:eastAsia="Arial" w:hAnsi="Calibri" w:cs="Times New Roman"/>
                <w:sz w:val="22"/>
                <w:lang w:val="en-AU"/>
              </w:rPr>
            </w:pPr>
          </w:p>
        </w:tc>
      </w:tr>
      <w:tr w:rsidR="00876420" w:rsidRPr="00C561F2" w14:paraId="747DAE15" w14:textId="77777777" w:rsidTr="00876420">
        <w:tc>
          <w:tcPr>
            <w:tcW w:w="2194" w:type="dxa"/>
            <w:vMerge/>
          </w:tcPr>
          <w:p w14:paraId="14AE9E5D" w14:textId="77777777" w:rsidR="00876420" w:rsidRPr="00C561F2" w:rsidRDefault="00876420" w:rsidP="00C561F2">
            <w:pPr>
              <w:spacing w:line="240" w:lineRule="auto"/>
              <w:rPr>
                <w:rFonts w:ascii="Calibri" w:eastAsia="Arial" w:hAnsi="Calibri" w:cs="Times New Roman"/>
                <w:b/>
                <w:sz w:val="22"/>
                <w:lang w:val="en-AU"/>
              </w:rPr>
            </w:pPr>
          </w:p>
        </w:tc>
        <w:tc>
          <w:tcPr>
            <w:tcW w:w="2348" w:type="dxa"/>
          </w:tcPr>
          <w:p w14:paraId="09FE2463" w14:textId="77777777" w:rsidR="00876420" w:rsidRPr="00C561F2" w:rsidRDefault="00876420" w:rsidP="00C561F2">
            <w:pPr>
              <w:spacing w:line="240" w:lineRule="auto"/>
              <w:rPr>
                <w:rFonts w:ascii="Calibri" w:eastAsia="Arial" w:hAnsi="Calibri" w:cs="Times New Roman"/>
                <w:sz w:val="22"/>
                <w:lang w:val="en-AU"/>
              </w:rPr>
            </w:pPr>
          </w:p>
        </w:tc>
        <w:tc>
          <w:tcPr>
            <w:tcW w:w="2194" w:type="dxa"/>
          </w:tcPr>
          <w:p w14:paraId="75C6B231" w14:textId="77777777" w:rsidR="00876420" w:rsidRPr="00C561F2" w:rsidRDefault="00876420" w:rsidP="00C561F2">
            <w:pPr>
              <w:spacing w:line="240" w:lineRule="auto"/>
              <w:rPr>
                <w:rFonts w:ascii="Calibri" w:eastAsia="Arial" w:hAnsi="Calibri" w:cs="Times New Roman"/>
                <w:sz w:val="22"/>
                <w:lang w:val="en-AU"/>
              </w:rPr>
            </w:pPr>
          </w:p>
        </w:tc>
        <w:tc>
          <w:tcPr>
            <w:tcW w:w="2481" w:type="dxa"/>
          </w:tcPr>
          <w:p w14:paraId="62AF05E6" w14:textId="77777777" w:rsidR="00876420" w:rsidRPr="00C561F2" w:rsidRDefault="00876420" w:rsidP="00C561F2">
            <w:pPr>
              <w:spacing w:line="240" w:lineRule="auto"/>
              <w:rPr>
                <w:rFonts w:ascii="Calibri" w:eastAsia="Arial" w:hAnsi="Calibri" w:cs="Times New Roman"/>
                <w:sz w:val="22"/>
                <w:lang w:val="en-AU"/>
              </w:rPr>
            </w:pPr>
          </w:p>
        </w:tc>
        <w:tc>
          <w:tcPr>
            <w:tcW w:w="1275" w:type="dxa"/>
          </w:tcPr>
          <w:p w14:paraId="6F822B62" w14:textId="77777777" w:rsidR="00876420" w:rsidRPr="00C561F2" w:rsidRDefault="00876420" w:rsidP="00C561F2">
            <w:pPr>
              <w:spacing w:line="240" w:lineRule="auto"/>
              <w:rPr>
                <w:rFonts w:ascii="Calibri" w:eastAsia="Arial" w:hAnsi="Calibri" w:cs="Times New Roman"/>
                <w:sz w:val="22"/>
                <w:lang w:val="en-AU"/>
              </w:rPr>
            </w:pPr>
          </w:p>
        </w:tc>
        <w:tc>
          <w:tcPr>
            <w:tcW w:w="1072" w:type="dxa"/>
          </w:tcPr>
          <w:p w14:paraId="6FC73ED7" w14:textId="77777777" w:rsidR="00876420"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1017</w:t>
            </w:r>
          </w:p>
        </w:tc>
        <w:tc>
          <w:tcPr>
            <w:tcW w:w="4130" w:type="dxa"/>
          </w:tcPr>
          <w:p w14:paraId="49C2C234" w14:textId="77777777" w:rsidR="00876420" w:rsidRPr="00C561F2" w:rsidRDefault="00876420" w:rsidP="00876420">
            <w:pPr>
              <w:spacing w:line="240" w:lineRule="auto"/>
              <w:rPr>
                <w:rFonts w:ascii="Calibri" w:eastAsia="Arial" w:hAnsi="Calibri" w:cs="Times New Roman"/>
                <w:sz w:val="22"/>
                <w:lang w:val="en-AU"/>
              </w:rPr>
            </w:pPr>
            <w:r w:rsidRPr="00C561F2">
              <w:rPr>
                <w:rFonts w:ascii="Calibri" w:eastAsia="Arial" w:hAnsi="Calibri" w:cs="Times New Roman"/>
                <w:sz w:val="22"/>
                <w:lang w:val="en-AU"/>
              </w:rPr>
              <w:t>Assessment of training requirements for existing VTS personnel, candidate VTS operators, revalidation of VTS operator certificates</w:t>
            </w:r>
          </w:p>
          <w:p w14:paraId="4FA127B8" w14:textId="77777777" w:rsidR="00876420" w:rsidRPr="00C561F2" w:rsidRDefault="00876420" w:rsidP="00C561F2">
            <w:pPr>
              <w:spacing w:line="240" w:lineRule="auto"/>
              <w:rPr>
                <w:rFonts w:ascii="Calibri" w:eastAsia="Arial" w:hAnsi="Calibri" w:cs="Times New Roman"/>
                <w:sz w:val="22"/>
                <w:lang w:val="en-AU"/>
              </w:rPr>
            </w:pPr>
          </w:p>
        </w:tc>
      </w:tr>
      <w:tr w:rsidR="00876420" w:rsidRPr="00C561F2" w14:paraId="056EF731" w14:textId="77777777" w:rsidTr="00876420">
        <w:tc>
          <w:tcPr>
            <w:tcW w:w="2194" w:type="dxa"/>
            <w:vMerge/>
          </w:tcPr>
          <w:p w14:paraId="148C5F95" w14:textId="77777777" w:rsidR="00876420" w:rsidRPr="00C561F2" w:rsidRDefault="00876420" w:rsidP="00C561F2">
            <w:pPr>
              <w:spacing w:line="240" w:lineRule="auto"/>
              <w:rPr>
                <w:rFonts w:ascii="Calibri" w:eastAsia="Arial" w:hAnsi="Calibri" w:cs="Times New Roman"/>
                <w:b/>
                <w:sz w:val="22"/>
                <w:lang w:val="en-AU"/>
              </w:rPr>
            </w:pPr>
          </w:p>
        </w:tc>
        <w:tc>
          <w:tcPr>
            <w:tcW w:w="2348" w:type="dxa"/>
          </w:tcPr>
          <w:p w14:paraId="683B85A8" w14:textId="77777777" w:rsidR="00876420" w:rsidRPr="00C561F2" w:rsidRDefault="00876420" w:rsidP="00C561F2">
            <w:pPr>
              <w:spacing w:line="240" w:lineRule="auto"/>
              <w:rPr>
                <w:rFonts w:ascii="Calibri" w:eastAsia="Arial" w:hAnsi="Calibri" w:cs="Times New Roman"/>
                <w:sz w:val="22"/>
                <w:lang w:val="en-AU"/>
              </w:rPr>
            </w:pPr>
          </w:p>
        </w:tc>
        <w:tc>
          <w:tcPr>
            <w:tcW w:w="2194" w:type="dxa"/>
          </w:tcPr>
          <w:p w14:paraId="4E837684" w14:textId="77777777" w:rsidR="00876420" w:rsidRPr="00C561F2" w:rsidRDefault="00876420" w:rsidP="00C561F2">
            <w:pPr>
              <w:spacing w:line="240" w:lineRule="auto"/>
              <w:rPr>
                <w:rFonts w:ascii="Calibri" w:eastAsia="Arial" w:hAnsi="Calibri" w:cs="Times New Roman"/>
                <w:sz w:val="22"/>
                <w:lang w:val="en-AU"/>
              </w:rPr>
            </w:pPr>
          </w:p>
        </w:tc>
        <w:tc>
          <w:tcPr>
            <w:tcW w:w="2481" w:type="dxa"/>
          </w:tcPr>
          <w:p w14:paraId="246682CB" w14:textId="77777777" w:rsidR="00876420" w:rsidRPr="00C561F2" w:rsidRDefault="00876420" w:rsidP="00C561F2">
            <w:pPr>
              <w:spacing w:line="240" w:lineRule="auto"/>
              <w:rPr>
                <w:rFonts w:ascii="Calibri" w:eastAsia="Arial" w:hAnsi="Calibri" w:cs="Times New Roman"/>
                <w:sz w:val="22"/>
                <w:lang w:val="en-AU"/>
              </w:rPr>
            </w:pPr>
          </w:p>
        </w:tc>
        <w:tc>
          <w:tcPr>
            <w:tcW w:w="1275" w:type="dxa"/>
          </w:tcPr>
          <w:p w14:paraId="0BB45B40" w14:textId="77777777" w:rsidR="00876420" w:rsidRPr="00C561F2" w:rsidRDefault="00876420" w:rsidP="00C561F2">
            <w:pPr>
              <w:spacing w:line="240" w:lineRule="auto"/>
              <w:rPr>
                <w:rFonts w:ascii="Calibri" w:eastAsia="Arial" w:hAnsi="Calibri" w:cs="Times New Roman"/>
                <w:sz w:val="22"/>
                <w:lang w:val="en-AU"/>
              </w:rPr>
            </w:pPr>
          </w:p>
        </w:tc>
        <w:tc>
          <w:tcPr>
            <w:tcW w:w="1072" w:type="dxa"/>
          </w:tcPr>
          <w:p w14:paraId="211D4DE4" w14:textId="77777777" w:rsidR="00876420"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1027</w:t>
            </w:r>
          </w:p>
        </w:tc>
        <w:tc>
          <w:tcPr>
            <w:tcW w:w="4130" w:type="dxa"/>
          </w:tcPr>
          <w:p w14:paraId="7C41DAAC" w14:textId="77777777" w:rsidR="00876420"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Simulation in VTS Training</w:t>
            </w:r>
          </w:p>
        </w:tc>
      </w:tr>
      <w:tr w:rsidR="00D33CC6" w:rsidRPr="00C561F2" w14:paraId="23AD23E6" w14:textId="77777777" w:rsidTr="00876420">
        <w:tc>
          <w:tcPr>
            <w:tcW w:w="2194" w:type="dxa"/>
            <w:vMerge/>
          </w:tcPr>
          <w:p w14:paraId="0D0DCC46"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6562591E" w14:textId="77777777" w:rsidR="00D33CC6" w:rsidRPr="00C561F2" w:rsidRDefault="00D33CC6" w:rsidP="00C561F2">
            <w:pPr>
              <w:spacing w:line="240" w:lineRule="auto"/>
              <w:rPr>
                <w:rFonts w:ascii="Calibri" w:eastAsia="Arial" w:hAnsi="Calibri" w:cs="Times New Roman"/>
                <w:sz w:val="22"/>
                <w:lang w:val="en-AU"/>
              </w:rPr>
            </w:pPr>
          </w:p>
        </w:tc>
        <w:tc>
          <w:tcPr>
            <w:tcW w:w="2194" w:type="dxa"/>
          </w:tcPr>
          <w:p w14:paraId="0901BCE0"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V-103/1</w:t>
            </w:r>
          </w:p>
        </w:tc>
        <w:tc>
          <w:tcPr>
            <w:tcW w:w="2481" w:type="dxa"/>
          </w:tcPr>
          <w:p w14:paraId="22B7A336"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Operator Training</w:t>
            </w:r>
          </w:p>
        </w:tc>
        <w:tc>
          <w:tcPr>
            <w:tcW w:w="1275" w:type="dxa"/>
          </w:tcPr>
          <w:p w14:paraId="79FD0D2E" w14:textId="77777777" w:rsidR="00D33CC6" w:rsidRPr="00C561F2" w:rsidRDefault="00D33CC6" w:rsidP="00C561F2">
            <w:pPr>
              <w:spacing w:line="240" w:lineRule="auto"/>
              <w:rPr>
                <w:rFonts w:ascii="Calibri" w:eastAsia="Arial" w:hAnsi="Calibri" w:cs="Times New Roman"/>
                <w:sz w:val="22"/>
                <w:lang w:val="en-AU"/>
              </w:rPr>
            </w:pPr>
          </w:p>
        </w:tc>
        <w:tc>
          <w:tcPr>
            <w:tcW w:w="1072" w:type="dxa"/>
          </w:tcPr>
          <w:p w14:paraId="7BEF913F"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30A421B0" w14:textId="77777777" w:rsidR="00D33CC6" w:rsidRPr="00C561F2" w:rsidRDefault="00D33CC6" w:rsidP="00C561F2">
            <w:pPr>
              <w:spacing w:line="240" w:lineRule="auto"/>
              <w:rPr>
                <w:rFonts w:ascii="Calibri" w:eastAsia="Arial" w:hAnsi="Calibri" w:cs="Times New Roman"/>
                <w:sz w:val="22"/>
                <w:lang w:val="en-AU"/>
              </w:rPr>
            </w:pPr>
          </w:p>
        </w:tc>
      </w:tr>
      <w:tr w:rsidR="00D33CC6" w:rsidRPr="00C561F2" w14:paraId="2CEEEA86" w14:textId="77777777" w:rsidTr="00876420">
        <w:tc>
          <w:tcPr>
            <w:tcW w:w="2194" w:type="dxa"/>
            <w:vMerge/>
          </w:tcPr>
          <w:p w14:paraId="4446E28E"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6E6E3DAC" w14:textId="77777777" w:rsidR="00D33CC6" w:rsidRPr="00C561F2" w:rsidRDefault="00D33CC6" w:rsidP="00C561F2">
            <w:pPr>
              <w:spacing w:line="240" w:lineRule="auto"/>
              <w:rPr>
                <w:rFonts w:ascii="Calibri" w:eastAsia="Arial" w:hAnsi="Calibri" w:cs="Times New Roman"/>
                <w:sz w:val="22"/>
                <w:lang w:val="en-AU"/>
              </w:rPr>
            </w:pPr>
          </w:p>
        </w:tc>
        <w:tc>
          <w:tcPr>
            <w:tcW w:w="2194" w:type="dxa"/>
          </w:tcPr>
          <w:p w14:paraId="1640D265"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V-103/2</w:t>
            </w:r>
          </w:p>
        </w:tc>
        <w:tc>
          <w:tcPr>
            <w:tcW w:w="2481" w:type="dxa"/>
          </w:tcPr>
          <w:p w14:paraId="4FD4172D"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Supervisor</w:t>
            </w:r>
          </w:p>
        </w:tc>
        <w:tc>
          <w:tcPr>
            <w:tcW w:w="1275" w:type="dxa"/>
          </w:tcPr>
          <w:p w14:paraId="1689F2D1" w14:textId="77777777" w:rsidR="00D33CC6" w:rsidRPr="00C561F2" w:rsidRDefault="00D33CC6" w:rsidP="00C561F2">
            <w:pPr>
              <w:spacing w:line="240" w:lineRule="auto"/>
              <w:rPr>
                <w:rFonts w:ascii="Calibri" w:eastAsia="Arial" w:hAnsi="Calibri" w:cs="Times New Roman"/>
                <w:sz w:val="22"/>
                <w:lang w:val="en-AU"/>
              </w:rPr>
            </w:pPr>
          </w:p>
        </w:tc>
        <w:tc>
          <w:tcPr>
            <w:tcW w:w="1072" w:type="dxa"/>
          </w:tcPr>
          <w:p w14:paraId="4534EAC2"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1A1EDC1C" w14:textId="77777777" w:rsidR="00D33CC6" w:rsidRPr="00C561F2" w:rsidRDefault="00D33CC6" w:rsidP="00C561F2">
            <w:pPr>
              <w:spacing w:line="240" w:lineRule="auto"/>
              <w:rPr>
                <w:rFonts w:ascii="Calibri" w:eastAsia="Arial" w:hAnsi="Calibri" w:cs="Times New Roman"/>
                <w:sz w:val="22"/>
                <w:lang w:val="en-AU"/>
              </w:rPr>
            </w:pPr>
          </w:p>
        </w:tc>
      </w:tr>
      <w:tr w:rsidR="00D33CC6" w:rsidRPr="00C561F2" w14:paraId="4650B2B4" w14:textId="77777777" w:rsidTr="00876420">
        <w:tc>
          <w:tcPr>
            <w:tcW w:w="2194" w:type="dxa"/>
            <w:vMerge/>
          </w:tcPr>
          <w:p w14:paraId="64A7F40A"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1A4A09EA" w14:textId="77777777" w:rsidR="00D33CC6" w:rsidRPr="00C561F2" w:rsidRDefault="00D33CC6" w:rsidP="00C561F2">
            <w:pPr>
              <w:spacing w:line="240" w:lineRule="auto"/>
              <w:rPr>
                <w:rFonts w:ascii="Calibri" w:eastAsia="Arial" w:hAnsi="Calibri" w:cs="Times New Roman"/>
                <w:sz w:val="22"/>
                <w:lang w:val="en-AU"/>
              </w:rPr>
            </w:pPr>
          </w:p>
        </w:tc>
        <w:tc>
          <w:tcPr>
            <w:tcW w:w="2194" w:type="dxa"/>
          </w:tcPr>
          <w:p w14:paraId="256B072A"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V-103/3</w:t>
            </w:r>
          </w:p>
        </w:tc>
        <w:tc>
          <w:tcPr>
            <w:tcW w:w="2481" w:type="dxa"/>
          </w:tcPr>
          <w:p w14:paraId="15FE8FBB"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On the Job Training</w:t>
            </w:r>
          </w:p>
        </w:tc>
        <w:tc>
          <w:tcPr>
            <w:tcW w:w="1275" w:type="dxa"/>
          </w:tcPr>
          <w:p w14:paraId="61DCB89F" w14:textId="77777777" w:rsidR="00D33CC6" w:rsidRPr="00C561F2" w:rsidRDefault="00D33CC6" w:rsidP="00C561F2">
            <w:pPr>
              <w:spacing w:line="240" w:lineRule="auto"/>
              <w:rPr>
                <w:rFonts w:ascii="Calibri" w:eastAsia="Arial" w:hAnsi="Calibri" w:cs="Times New Roman"/>
                <w:sz w:val="22"/>
                <w:lang w:val="en-AU"/>
              </w:rPr>
            </w:pPr>
          </w:p>
        </w:tc>
        <w:tc>
          <w:tcPr>
            <w:tcW w:w="1072" w:type="dxa"/>
          </w:tcPr>
          <w:p w14:paraId="6BA394BC"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7D8DDC7D" w14:textId="77777777" w:rsidR="00D33CC6" w:rsidRPr="00C561F2" w:rsidRDefault="00D33CC6" w:rsidP="00C561F2">
            <w:pPr>
              <w:spacing w:line="240" w:lineRule="auto"/>
              <w:rPr>
                <w:rFonts w:ascii="Calibri" w:eastAsia="Arial" w:hAnsi="Calibri" w:cs="Times New Roman"/>
                <w:sz w:val="22"/>
                <w:lang w:val="en-AU"/>
              </w:rPr>
            </w:pPr>
          </w:p>
        </w:tc>
      </w:tr>
      <w:tr w:rsidR="00D33CC6" w:rsidRPr="00C561F2" w14:paraId="642B0488" w14:textId="77777777" w:rsidTr="00876420">
        <w:tc>
          <w:tcPr>
            <w:tcW w:w="2194" w:type="dxa"/>
            <w:vMerge/>
          </w:tcPr>
          <w:p w14:paraId="20E470A5"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76C227D4" w14:textId="77777777" w:rsidR="00D33CC6" w:rsidRPr="00C561F2" w:rsidRDefault="00D33CC6" w:rsidP="00C561F2">
            <w:pPr>
              <w:spacing w:line="240" w:lineRule="auto"/>
              <w:rPr>
                <w:rFonts w:ascii="Calibri" w:eastAsia="Arial" w:hAnsi="Calibri" w:cs="Times New Roman"/>
                <w:sz w:val="22"/>
                <w:lang w:val="en-AU"/>
              </w:rPr>
            </w:pPr>
          </w:p>
        </w:tc>
        <w:tc>
          <w:tcPr>
            <w:tcW w:w="2194" w:type="dxa"/>
          </w:tcPr>
          <w:p w14:paraId="117EF192"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V-103/4</w:t>
            </w:r>
          </w:p>
        </w:tc>
        <w:tc>
          <w:tcPr>
            <w:tcW w:w="2481" w:type="dxa"/>
          </w:tcPr>
          <w:p w14:paraId="4E0623C3"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Model Course – Vessel Traffic Services - On the Job Training Instructor</w:t>
            </w:r>
          </w:p>
        </w:tc>
        <w:tc>
          <w:tcPr>
            <w:tcW w:w="1275" w:type="dxa"/>
          </w:tcPr>
          <w:p w14:paraId="5C96D2BE" w14:textId="77777777" w:rsidR="00D33CC6" w:rsidRPr="00C561F2" w:rsidRDefault="00D33CC6" w:rsidP="00C561F2">
            <w:pPr>
              <w:spacing w:line="240" w:lineRule="auto"/>
              <w:rPr>
                <w:rFonts w:ascii="Calibri" w:eastAsia="Arial" w:hAnsi="Calibri" w:cs="Times New Roman"/>
                <w:sz w:val="22"/>
                <w:lang w:val="en-AU"/>
              </w:rPr>
            </w:pPr>
          </w:p>
        </w:tc>
        <w:tc>
          <w:tcPr>
            <w:tcW w:w="1072" w:type="dxa"/>
          </w:tcPr>
          <w:p w14:paraId="211FBA3D" w14:textId="77777777" w:rsidR="00D33CC6" w:rsidRPr="00C561F2" w:rsidRDefault="00D33CC6" w:rsidP="00C561F2">
            <w:pPr>
              <w:spacing w:line="240" w:lineRule="auto"/>
              <w:rPr>
                <w:rFonts w:ascii="Calibri" w:eastAsia="Arial" w:hAnsi="Calibri" w:cs="Times New Roman"/>
                <w:sz w:val="22"/>
                <w:lang w:val="en-AU"/>
              </w:rPr>
            </w:pPr>
          </w:p>
        </w:tc>
        <w:tc>
          <w:tcPr>
            <w:tcW w:w="4130" w:type="dxa"/>
          </w:tcPr>
          <w:p w14:paraId="59386943" w14:textId="77777777" w:rsidR="00D33CC6" w:rsidRPr="00C561F2" w:rsidRDefault="00D33CC6" w:rsidP="00C561F2">
            <w:pPr>
              <w:spacing w:line="240" w:lineRule="auto"/>
              <w:rPr>
                <w:rFonts w:ascii="Calibri" w:eastAsia="Arial" w:hAnsi="Calibri" w:cs="Times New Roman"/>
                <w:sz w:val="22"/>
                <w:lang w:val="en-AU"/>
              </w:rPr>
            </w:pPr>
          </w:p>
        </w:tc>
      </w:tr>
      <w:tr w:rsidR="00D33CC6" w:rsidRPr="00C561F2" w14:paraId="33217F68" w14:textId="77777777" w:rsidTr="00876420">
        <w:tc>
          <w:tcPr>
            <w:tcW w:w="2194" w:type="dxa"/>
            <w:vMerge/>
          </w:tcPr>
          <w:p w14:paraId="6159C366" w14:textId="77777777" w:rsidR="00D33CC6" w:rsidRPr="00C561F2" w:rsidRDefault="00D33CC6" w:rsidP="00C561F2">
            <w:pPr>
              <w:spacing w:line="240" w:lineRule="auto"/>
              <w:rPr>
                <w:rFonts w:ascii="Calibri" w:eastAsia="Arial" w:hAnsi="Calibri" w:cs="Times New Roman"/>
                <w:b/>
                <w:sz w:val="22"/>
                <w:lang w:val="en-AU"/>
              </w:rPr>
            </w:pPr>
          </w:p>
        </w:tc>
        <w:tc>
          <w:tcPr>
            <w:tcW w:w="2348" w:type="dxa"/>
          </w:tcPr>
          <w:p w14:paraId="4BAA12C5"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Accreditation,</w:t>
            </w:r>
          </w:p>
          <w:p w14:paraId="569EECED"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competency,</w:t>
            </w:r>
          </w:p>
          <w:p w14:paraId="29F42660"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certification and</w:t>
            </w:r>
          </w:p>
          <w:p w14:paraId="16710865"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revalidation</w:t>
            </w:r>
          </w:p>
        </w:tc>
        <w:tc>
          <w:tcPr>
            <w:tcW w:w="2194" w:type="dxa"/>
          </w:tcPr>
          <w:p w14:paraId="095BC42A"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R0149(O</w:t>
            </w:r>
            <w:r w:rsidRPr="00C561F2">
              <w:rPr>
                <w:rFonts w:ascii="Calibri" w:eastAsia="Arial" w:hAnsi="Calibri" w:cs="Cambria Math"/>
                <w:sz w:val="22"/>
                <w:lang w:val="en-AU"/>
              </w:rPr>
              <w:t>‐</w:t>
            </w:r>
            <w:r w:rsidRPr="00C561F2">
              <w:rPr>
                <w:rFonts w:ascii="Calibri" w:eastAsia="Arial" w:hAnsi="Calibri" w:cs="Times New Roman"/>
                <w:sz w:val="22"/>
                <w:lang w:val="en-AU"/>
              </w:rPr>
              <w:t>149)</w:t>
            </w:r>
          </w:p>
        </w:tc>
        <w:tc>
          <w:tcPr>
            <w:tcW w:w="2481" w:type="dxa"/>
          </w:tcPr>
          <w:p w14:paraId="20813EF3"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Accreditation of Training Organisations</w:t>
            </w:r>
          </w:p>
        </w:tc>
        <w:tc>
          <w:tcPr>
            <w:tcW w:w="1275" w:type="dxa"/>
          </w:tcPr>
          <w:p w14:paraId="1958B2E4" w14:textId="77777777" w:rsidR="00D33CC6" w:rsidRPr="00C561F2" w:rsidRDefault="00D33CC6" w:rsidP="00C561F2">
            <w:pPr>
              <w:spacing w:line="240" w:lineRule="auto"/>
              <w:rPr>
                <w:rFonts w:ascii="Arial" w:eastAsia="Arial" w:hAnsi="Arial" w:cs="Times New Roman"/>
                <w:sz w:val="22"/>
                <w:lang w:val="en-AU"/>
              </w:rPr>
            </w:pPr>
            <w:r w:rsidRPr="00C561F2">
              <w:rPr>
                <w:rFonts w:ascii="Calibri" w:eastAsia="Arial" w:hAnsi="Calibri" w:cs="Times New Roman"/>
                <w:sz w:val="22"/>
                <w:lang w:val="en-AU"/>
              </w:rPr>
              <w:t>Normative</w:t>
            </w:r>
          </w:p>
        </w:tc>
        <w:tc>
          <w:tcPr>
            <w:tcW w:w="1072" w:type="dxa"/>
          </w:tcPr>
          <w:p w14:paraId="7AD39AA8" w14:textId="77777777" w:rsidR="00D33CC6" w:rsidRPr="00C561F2" w:rsidRDefault="00876420"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Guideline 1014</w:t>
            </w:r>
          </w:p>
        </w:tc>
        <w:tc>
          <w:tcPr>
            <w:tcW w:w="4130" w:type="dxa"/>
          </w:tcPr>
          <w:p w14:paraId="22E12A53" w14:textId="77777777" w:rsidR="00D33CC6" w:rsidRPr="00C561F2" w:rsidRDefault="00D33CC6"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Accreditation and Approval Process for VTS Training</w:t>
            </w:r>
          </w:p>
        </w:tc>
      </w:tr>
      <w:tr w:rsidR="00C561F2" w:rsidRPr="00C561F2" w14:paraId="549C3100" w14:textId="77777777" w:rsidTr="00876420">
        <w:tc>
          <w:tcPr>
            <w:tcW w:w="2194" w:type="dxa"/>
            <w:shd w:val="clear" w:color="auto" w:fill="DDD9C3"/>
          </w:tcPr>
          <w:p w14:paraId="272176AD" w14:textId="77777777" w:rsidR="00C561F2" w:rsidRPr="00C561F2" w:rsidRDefault="00C561F2" w:rsidP="00C561F2">
            <w:pPr>
              <w:spacing w:line="240" w:lineRule="auto"/>
              <w:rPr>
                <w:rFonts w:ascii="Calibri" w:eastAsia="Arial" w:hAnsi="Calibri" w:cs="Times New Roman"/>
                <w:b/>
                <w:sz w:val="22"/>
                <w:lang w:val="en-AU"/>
              </w:rPr>
            </w:pPr>
          </w:p>
        </w:tc>
        <w:tc>
          <w:tcPr>
            <w:tcW w:w="2348" w:type="dxa"/>
            <w:shd w:val="clear" w:color="auto" w:fill="DDD9C3"/>
          </w:tcPr>
          <w:p w14:paraId="49D27FAC" w14:textId="77777777" w:rsidR="00C561F2" w:rsidRPr="00C561F2" w:rsidRDefault="00C561F2" w:rsidP="00C561F2">
            <w:pPr>
              <w:spacing w:line="240" w:lineRule="auto"/>
              <w:rPr>
                <w:rFonts w:ascii="Calibri" w:eastAsia="Arial" w:hAnsi="Calibri" w:cs="Times New Roman"/>
                <w:sz w:val="22"/>
                <w:lang w:val="en-AU"/>
              </w:rPr>
            </w:pPr>
          </w:p>
        </w:tc>
        <w:tc>
          <w:tcPr>
            <w:tcW w:w="2194" w:type="dxa"/>
            <w:shd w:val="clear" w:color="auto" w:fill="DDD9C3"/>
          </w:tcPr>
          <w:p w14:paraId="2B78C57F" w14:textId="77777777" w:rsidR="00C561F2" w:rsidRPr="00C561F2" w:rsidRDefault="00C561F2" w:rsidP="00C561F2">
            <w:pPr>
              <w:spacing w:line="240" w:lineRule="auto"/>
              <w:rPr>
                <w:rFonts w:ascii="Calibri" w:eastAsia="Arial" w:hAnsi="Calibri" w:cs="Times New Roman"/>
                <w:sz w:val="22"/>
                <w:lang w:val="en-AU"/>
              </w:rPr>
            </w:pPr>
          </w:p>
        </w:tc>
        <w:tc>
          <w:tcPr>
            <w:tcW w:w="2481" w:type="dxa"/>
            <w:shd w:val="clear" w:color="auto" w:fill="DDD9C3"/>
          </w:tcPr>
          <w:p w14:paraId="533D7513" w14:textId="77777777" w:rsidR="00C561F2" w:rsidRPr="00C561F2" w:rsidRDefault="00C561F2" w:rsidP="00C561F2">
            <w:pPr>
              <w:spacing w:line="240" w:lineRule="auto"/>
              <w:rPr>
                <w:rFonts w:ascii="Calibri" w:eastAsia="Arial" w:hAnsi="Calibri" w:cs="Times New Roman"/>
                <w:sz w:val="22"/>
                <w:lang w:val="en-AU"/>
              </w:rPr>
            </w:pPr>
          </w:p>
        </w:tc>
        <w:tc>
          <w:tcPr>
            <w:tcW w:w="1275" w:type="dxa"/>
            <w:shd w:val="clear" w:color="auto" w:fill="DDD9C3"/>
          </w:tcPr>
          <w:p w14:paraId="77C12EDE" w14:textId="77777777" w:rsidR="00C561F2" w:rsidRPr="00C561F2" w:rsidRDefault="00C561F2" w:rsidP="00C561F2">
            <w:pPr>
              <w:spacing w:line="240" w:lineRule="auto"/>
              <w:rPr>
                <w:rFonts w:ascii="Calibri" w:eastAsia="Arial" w:hAnsi="Calibri" w:cs="Times New Roman"/>
                <w:sz w:val="22"/>
                <w:lang w:val="en-AU"/>
              </w:rPr>
            </w:pPr>
          </w:p>
        </w:tc>
        <w:tc>
          <w:tcPr>
            <w:tcW w:w="1072" w:type="dxa"/>
            <w:shd w:val="clear" w:color="auto" w:fill="DDD9C3"/>
          </w:tcPr>
          <w:p w14:paraId="492FFA1A" w14:textId="77777777" w:rsidR="00C561F2" w:rsidRPr="00C561F2" w:rsidRDefault="00C561F2" w:rsidP="00C561F2">
            <w:pPr>
              <w:spacing w:line="240" w:lineRule="auto"/>
              <w:rPr>
                <w:rFonts w:ascii="Calibri" w:eastAsia="Arial" w:hAnsi="Calibri" w:cs="Times New Roman"/>
                <w:sz w:val="22"/>
                <w:lang w:val="en-AU"/>
              </w:rPr>
            </w:pPr>
          </w:p>
        </w:tc>
        <w:tc>
          <w:tcPr>
            <w:tcW w:w="4130" w:type="dxa"/>
            <w:shd w:val="clear" w:color="auto" w:fill="DDD9C3"/>
          </w:tcPr>
          <w:p w14:paraId="509A903C" w14:textId="77777777" w:rsidR="00C561F2" w:rsidRPr="00C561F2" w:rsidRDefault="00C561F2" w:rsidP="00C561F2">
            <w:pPr>
              <w:spacing w:line="240" w:lineRule="auto"/>
              <w:rPr>
                <w:rFonts w:ascii="Calibri" w:eastAsia="Arial" w:hAnsi="Calibri" w:cs="Times New Roman"/>
                <w:sz w:val="22"/>
                <w:lang w:val="en-AU"/>
              </w:rPr>
            </w:pPr>
          </w:p>
        </w:tc>
      </w:tr>
      <w:tr w:rsidR="00C561F2" w:rsidRPr="00C561F2" w14:paraId="68096BB7" w14:textId="77777777" w:rsidTr="00876420">
        <w:tc>
          <w:tcPr>
            <w:tcW w:w="2194" w:type="dxa"/>
          </w:tcPr>
          <w:p w14:paraId="0710B9BA" w14:textId="77777777" w:rsidR="00C561F2" w:rsidRPr="00C561F2" w:rsidRDefault="00C561F2" w:rsidP="00C561F2">
            <w:pPr>
              <w:spacing w:line="240" w:lineRule="auto"/>
              <w:rPr>
                <w:rFonts w:ascii="Calibri" w:eastAsia="Arial" w:hAnsi="Calibri" w:cs="Times New Roman"/>
                <w:b/>
                <w:sz w:val="22"/>
                <w:lang w:val="en-AU"/>
              </w:rPr>
            </w:pPr>
            <w:r w:rsidRPr="00C561F2">
              <w:rPr>
                <w:rFonts w:ascii="Calibri" w:eastAsia="Arial" w:hAnsi="Calibri" w:cs="Times New Roman"/>
                <w:b/>
                <w:sz w:val="22"/>
                <w:lang w:val="en-AU"/>
              </w:rPr>
              <w:t>1070 - Information Services</w:t>
            </w:r>
          </w:p>
        </w:tc>
        <w:tc>
          <w:tcPr>
            <w:tcW w:w="2348" w:type="dxa"/>
          </w:tcPr>
          <w:p w14:paraId="27B1B730"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Data models and data</w:t>
            </w:r>
          </w:p>
          <w:p w14:paraId="67CD8321"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encoding (IVEF, S</w:t>
            </w:r>
            <w:r w:rsidRPr="00C561F2">
              <w:rPr>
                <w:rFonts w:ascii="Calibri" w:eastAsia="Arial" w:hAnsi="Calibri" w:cs="Cambria Math"/>
                <w:sz w:val="22"/>
                <w:lang w:val="en-AU"/>
              </w:rPr>
              <w:t>‐</w:t>
            </w:r>
            <w:r w:rsidRPr="00C561F2">
              <w:rPr>
                <w:rFonts w:ascii="Calibri" w:eastAsia="Arial" w:hAnsi="Calibri" w:cs="Times New Roman"/>
                <w:sz w:val="22"/>
                <w:lang w:val="en-AU"/>
              </w:rPr>
              <w:t>100,</w:t>
            </w:r>
          </w:p>
          <w:p w14:paraId="522C68E5"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S</w:t>
            </w:r>
            <w:r w:rsidRPr="00C561F2">
              <w:rPr>
                <w:rFonts w:ascii="Calibri" w:eastAsia="Arial" w:hAnsi="Calibri" w:cs="Cambria Math"/>
                <w:sz w:val="22"/>
                <w:lang w:val="en-AU"/>
              </w:rPr>
              <w:t>‐</w:t>
            </w:r>
            <w:r w:rsidRPr="00C561F2">
              <w:rPr>
                <w:rFonts w:ascii="Calibri" w:eastAsia="Arial" w:hAnsi="Calibri" w:cs="Times New Roman"/>
                <w:sz w:val="22"/>
                <w:lang w:val="en-AU"/>
              </w:rPr>
              <w:t>200, Application</w:t>
            </w:r>
          </w:p>
          <w:p w14:paraId="0CC10637"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Specific Messages)</w:t>
            </w:r>
          </w:p>
        </w:tc>
        <w:tc>
          <w:tcPr>
            <w:tcW w:w="2194" w:type="dxa"/>
          </w:tcPr>
          <w:p w14:paraId="64182A78"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R0145(V</w:t>
            </w:r>
            <w:r w:rsidRPr="00C561F2">
              <w:rPr>
                <w:rFonts w:ascii="Calibri" w:eastAsia="Arial" w:hAnsi="Calibri" w:cs="Cambria Math"/>
                <w:sz w:val="22"/>
                <w:lang w:val="en-AU"/>
              </w:rPr>
              <w:t>‐</w:t>
            </w:r>
            <w:r w:rsidRPr="00C561F2">
              <w:rPr>
                <w:rFonts w:ascii="Calibri" w:eastAsia="Arial" w:hAnsi="Calibri" w:cs="Times New Roman"/>
                <w:sz w:val="22"/>
                <w:lang w:val="en-AU"/>
              </w:rPr>
              <w:t>145)</w:t>
            </w:r>
          </w:p>
        </w:tc>
        <w:tc>
          <w:tcPr>
            <w:tcW w:w="2481" w:type="dxa"/>
          </w:tcPr>
          <w:p w14:paraId="0E222A2B"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The Inter</w:t>
            </w:r>
            <w:r w:rsidRPr="00C561F2">
              <w:rPr>
                <w:rFonts w:ascii="Calibri" w:eastAsia="Arial" w:hAnsi="Calibri" w:cs="Cambria Math"/>
                <w:sz w:val="22"/>
                <w:lang w:val="en-AU"/>
              </w:rPr>
              <w:t>‐</w:t>
            </w:r>
            <w:r w:rsidRPr="00C561F2">
              <w:rPr>
                <w:rFonts w:ascii="Calibri" w:eastAsia="Arial" w:hAnsi="Calibri" w:cs="Times New Roman"/>
                <w:sz w:val="22"/>
                <w:lang w:val="en-AU"/>
              </w:rPr>
              <w:t>VTS Exchange Format (IVEF) Service</w:t>
            </w:r>
          </w:p>
        </w:tc>
        <w:tc>
          <w:tcPr>
            <w:tcW w:w="1275" w:type="dxa"/>
          </w:tcPr>
          <w:p w14:paraId="4FB86EAA" w14:textId="77777777" w:rsidR="00C561F2" w:rsidRPr="00C561F2" w:rsidRDefault="00C561F2" w:rsidP="00C561F2">
            <w:pPr>
              <w:spacing w:line="240" w:lineRule="auto"/>
              <w:rPr>
                <w:rFonts w:ascii="Calibri" w:eastAsia="Arial" w:hAnsi="Calibri" w:cs="Times New Roman"/>
                <w:sz w:val="22"/>
                <w:lang w:val="en-AU"/>
              </w:rPr>
            </w:pPr>
            <w:r w:rsidRPr="00C561F2">
              <w:rPr>
                <w:rFonts w:ascii="Calibri" w:eastAsia="Arial" w:hAnsi="Calibri" w:cs="Times New Roman"/>
                <w:sz w:val="22"/>
                <w:lang w:val="en-AU"/>
              </w:rPr>
              <w:t>Normative</w:t>
            </w:r>
          </w:p>
        </w:tc>
        <w:tc>
          <w:tcPr>
            <w:tcW w:w="1072" w:type="dxa"/>
          </w:tcPr>
          <w:p w14:paraId="717A4EB0" w14:textId="77777777" w:rsidR="00C561F2" w:rsidRPr="00C561F2" w:rsidRDefault="00C561F2" w:rsidP="00C561F2">
            <w:pPr>
              <w:spacing w:line="240" w:lineRule="auto"/>
              <w:rPr>
                <w:rFonts w:ascii="Calibri" w:eastAsia="Arial" w:hAnsi="Calibri" w:cs="Times New Roman"/>
                <w:sz w:val="22"/>
                <w:lang w:val="en-AU"/>
              </w:rPr>
            </w:pPr>
          </w:p>
        </w:tc>
        <w:tc>
          <w:tcPr>
            <w:tcW w:w="4130" w:type="dxa"/>
          </w:tcPr>
          <w:p w14:paraId="7C29BB75" w14:textId="77777777" w:rsidR="00C561F2" w:rsidRPr="00C561F2" w:rsidRDefault="00C561F2" w:rsidP="00C561F2">
            <w:pPr>
              <w:spacing w:line="240" w:lineRule="auto"/>
              <w:rPr>
                <w:rFonts w:ascii="Calibri" w:eastAsia="Arial" w:hAnsi="Calibri" w:cs="Times New Roman"/>
                <w:sz w:val="22"/>
                <w:lang w:val="en-AU"/>
              </w:rPr>
            </w:pPr>
          </w:p>
        </w:tc>
      </w:tr>
    </w:tbl>
    <w:p w14:paraId="4C764131" w14:textId="77777777" w:rsidR="00C561F2" w:rsidRDefault="00C561F2">
      <w:pPr>
        <w:spacing w:after="200" w:line="276" w:lineRule="auto"/>
        <w:rPr>
          <w:sz w:val="22"/>
        </w:rPr>
      </w:pPr>
    </w:p>
    <w:sectPr w:rsidR="00C561F2" w:rsidSect="00C561F2">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Michael Hadley" w:date="2016-03-15T14:53:00Z" w:initials="MH">
    <w:p w14:paraId="48A54395" w14:textId="77777777" w:rsidR="00C561F2" w:rsidRDefault="00C561F2">
      <w:pPr>
        <w:pStyle w:val="CommentText"/>
      </w:pPr>
      <w:r>
        <w:rPr>
          <w:rStyle w:val="CommentReference"/>
        </w:rPr>
        <w:annotationRef/>
      </w:r>
      <w:r>
        <w:t>Insert date approved by Council (Month &amp; Year)</w:t>
      </w:r>
    </w:p>
  </w:comment>
  <w:comment w:id="5" w:author="Michael Hadley" w:date="2016-11-06T11:35:00Z" w:initials="MH">
    <w:p w14:paraId="071E91B6" w14:textId="77777777" w:rsidR="00C561F2" w:rsidRDefault="00C561F2">
      <w:pPr>
        <w:pStyle w:val="CommentText"/>
      </w:pPr>
      <w:r>
        <w:rPr>
          <w:rStyle w:val="CommentReference"/>
        </w:rPr>
        <w:annotationRef/>
      </w:r>
      <w:r>
        <w:t>Delete if no Figures in the final document.</w:t>
      </w:r>
    </w:p>
  </w:comment>
  <w:comment w:id="19" w:author="Trainor, Neil" w:date="2017-08-15T12:04:00Z" w:initials="TN">
    <w:p w14:paraId="3AC899C8" w14:textId="77777777" w:rsidR="00D33CC6" w:rsidRDefault="00D33CC6">
      <w:pPr>
        <w:pStyle w:val="CommentText"/>
      </w:pPr>
      <w:r>
        <w:rPr>
          <w:rStyle w:val="CommentReference"/>
        </w:rPr>
        <w:annotationRef/>
      </w:r>
      <w:r>
        <w:t xml:space="preserve">Should this be under Implementation or under </w:t>
      </w:r>
      <w:r w:rsidRPr="00573949">
        <w:t>1010 - Marine Aids to Navigation Planning and Service Requirements</w:t>
      </w:r>
      <w:r>
        <w:t xml:space="preserve"> below?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A54395" w15:done="0"/>
  <w15:commentEx w15:paraId="071E91B6" w15:done="0"/>
  <w15:commentEx w15:paraId="3AC899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A54395" w16cid:durableId="1D75F4A1"/>
  <w16cid:commentId w16cid:paraId="071E91B6" w16cid:durableId="1D75F4A2"/>
  <w16cid:commentId w16cid:paraId="3AC899C8" w16cid:durableId="1D75F4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39801" w14:textId="77777777" w:rsidR="00412E49" w:rsidRDefault="00412E49" w:rsidP="003274DB">
      <w:r>
        <w:separator/>
      </w:r>
    </w:p>
    <w:p w14:paraId="4FCB45EA" w14:textId="77777777" w:rsidR="00412E49" w:rsidRDefault="00412E49"/>
  </w:endnote>
  <w:endnote w:type="continuationSeparator" w:id="0">
    <w:p w14:paraId="4C03C3B1" w14:textId="77777777" w:rsidR="00412E49" w:rsidRDefault="00412E49" w:rsidP="003274DB">
      <w:r>
        <w:continuationSeparator/>
      </w:r>
    </w:p>
    <w:p w14:paraId="477749B9" w14:textId="77777777" w:rsidR="00412E49" w:rsidRDefault="00412E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197AC" w14:textId="77777777" w:rsidR="00C561F2" w:rsidRDefault="00C561F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046AC3" w14:textId="77777777" w:rsidR="00C561F2" w:rsidRDefault="00C561F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080AD68" w14:textId="77777777" w:rsidR="00C561F2" w:rsidRDefault="00C561F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3893E34" w14:textId="77777777" w:rsidR="00C561F2" w:rsidRDefault="00C561F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3243F69" w14:textId="77777777" w:rsidR="00C561F2" w:rsidRDefault="00C561F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55286" w14:textId="77777777" w:rsidR="00C561F2" w:rsidRPr="00AC6134" w:rsidRDefault="00C561F2" w:rsidP="00C771A7">
    <w:pPr>
      <w:rPr>
        <w:rFonts w:ascii="Avenir Book" w:hAnsi="Avenir Book"/>
        <w:color w:val="808080" w:themeColor="background1" w:themeShade="80"/>
        <w:sz w:val="13"/>
        <w:szCs w:val="13"/>
        <w:lang w:val="fr-CA"/>
      </w:rPr>
    </w:pPr>
    <w:r w:rsidRPr="00AC6134">
      <w:rPr>
        <w:rFonts w:ascii="Avenir Book" w:hAnsi="Avenir Book"/>
        <w:color w:val="808080" w:themeColor="background1" w:themeShade="80"/>
        <w:sz w:val="13"/>
        <w:szCs w:val="13"/>
        <w:lang w:val="fr-CA"/>
      </w:rPr>
      <w:t>10, rue des Gaudines – 78100 Saint Germaine en Laye, France</w:t>
    </w:r>
  </w:p>
  <w:p w14:paraId="41ABA137" w14:textId="77777777" w:rsidR="00C561F2" w:rsidRPr="00AC6134" w:rsidRDefault="00C561F2" w:rsidP="00C771A7">
    <w:pPr>
      <w:rPr>
        <w:rFonts w:ascii="Avenir Book" w:hAnsi="Avenir Book"/>
        <w:color w:val="808080" w:themeColor="background1" w:themeShade="80"/>
        <w:sz w:val="14"/>
        <w:szCs w:val="14"/>
        <w:lang w:val="fr-CA"/>
      </w:rPr>
    </w:pPr>
    <w:r w:rsidRPr="00AC6134">
      <w:rPr>
        <w:rFonts w:ascii="Avenir Book" w:hAnsi="Avenir Book"/>
        <w:color w:val="808080" w:themeColor="background1" w:themeShade="80"/>
        <w:sz w:val="13"/>
        <w:szCs w:val="13"/>
        <w:lang w:val="fr-CA"/>
      </w:rPr>
      <w:t>Tél. +33(0)1 34 51 70 01 – Fax +33 (0)1 34 51 82 05 – contact@iala-aism.org</w:t>
    </w:r>
  </w:p>
  <w:p w14:paraId="7054A035" w14:textId="77777777" w:rsidR="00C561F2" w:rsidRPr="004B6107" w:rsidRDefault="00C561F2"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7992FA4D" w14:textId="77777777" w:rsidR="00C561F2" w:rsidRPr="004B6107" w:rsidRDefault="00C561F2"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16994F4A" w14:textId="77777777" w:rsidR="00C561F2" w:rsidRPr="00C771A7" w:rsidRDefault="00C561F2"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eastAsia="en-GB"/>
      </w:rPr>
      <mc:AlternateContent>
        <mc:Choice Requires="wps">
          <w:drawing>
            <wp:anchor distT="0" distB="0" distL="114300" distR="114300" simplePos="0" relativeHeight="251669504" behindDoc="0" locked="0" layoutInCell="1" allowOverlap="1" wp14:anchorId="30B3142F" wp14:editId="611A152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8919A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7C0FB" w14:textId="77777777" w:rsidR="00C561F2" w:rsidRDefault="00C561F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987C253" wp14:editId="0836AE6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34D1F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003317A" w14:textId="77777777" w:rsidR="00C561F2" w:rsidRPr="00C907DF" w:rsidRDefault="00C561F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58DFC6B" w14:textId="77777777" w:rsidR="00C561F2" w:rsidRPr="00525922" w:rsidRDefault="00C561F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8FD23" w14:textId="77777777" w:rsidR="00C561F2" w:rsidRPr="00C716E5" w:rsidRDefault="00C561F2" w:rsidP="00C716E5">
    <w:pPr>
      <w:pStyle w:val="Footer"/>
      <w:rPr>
        <w:sz w:val="15"/>
        <w:szCs w:val="15"/>
      </w:rPr>
    </w:pPr>
  </w:p>
  <w:p w14:paraId="7783F4BD" w14:textId="77777777" w:rsidR="00C561F2" w:rsidRDefault="00C561F2" w:rsidP="00C716E5">
    <w:pPr>
      <w:pStyle w:val="Footerportrait"/>
    </w:pPr>
  </w:p>
  <w:p w14:paraId="1C50EC60" w14:textId="225FDE1B" w:rsidR="00C561F2" w:rsidRPr="00C907DF" w:rsidRDefault="00412E49" w:rsidP="00C716E5">
    <w:pPr>
      <w:pStyle w:val="Footerportrait"/>
      <w:rPr>
        <w:rStyle w:val="PageNumber"/>
        <w:szCs w:val="15"/>
      </w:rPr>
    </w:pPr>
    <w:r>
      <w:fldChar w:fldCharType="begin"/>
    </w:r>
    <w:r>
      <w:instrText xml:space="preserve"> STYLEREF "Document type" \* MERGEFORMAT </w:instrText>
    </w:r>
    <w:r>
      <w:fldChar w:fldCharType="separate"/>
    </w:r>
    <w:r w:rsidR="00F66359">
      <w:t>IALA Guideline</w:t>
    </w:r>
    <w:r>
      <w:fldChar w:fldCharType="end"/>
    </w:r>
    <w:r w:rsidR="00C561F2" w:rsidRPr="00C907DF">
      <w:t xml:space="preserve"> </w:t>
    </w:r>
    <w:r>
      <w:fldChar w:fldCharType="begin"/>
    </w:r>
    <w:r>
      <w:instrText xml:space="preserve"> STYLEREF "Document number" \* MERGEFORMAT </w:instrText>
    </w:r>
    <w:r>
      <w:fldChar w:fldCharType="separate"/>
    </w:r>
    <w:r w:rsidR="00F66359">
      <w:t>1???</w:t>
    </w:r>
    <w:r>
      <w:fldChar w:fldCharType="end"/>
    </w:r>
    <w:r w:rsidR="00C561F2" w:rsidRPr="00C907DF">
      <w:t xml:space="preserve"> –</w:t>
    </w:r>
    <w:r w:rsidR="00C561F2">
      <w:t xml:space="preserve"> </w:t>
    </w:r>
    <w:r>
      <w:fldChar w:fldCharType="begin"/>
    </w:r>
    <w:r>
      <w:instrText xml:space="preserve"> STYLEREF "Document name" \* MERGEFORMAT </w:instrText>
    </w:r>
    <w:r>
      <w:fldChar w:fldCharType="separate"/>
    </w:r>
    <w:r w:rsidR="00F66359">
      <w:t>iala REFERENCE LIST of Standards, recommendations and guidelines relating to vts</w:t>
    </w:r>
    <w:r>
      <w:fldChar w:fldCharType="end"/>
    </w:r>
  </w:p>
  <w:p w14:paraId="6788E023" w14:textId="2FDFF580" w:rsidR="00C561F2" w:rsidRPr="00C907DF" w:rsidRDefault="00412E49" w:rsidP="00C716E5">
    <w:pPr>
      <w:pStyle w:val="Footerportrait"/>
    </w:pPr>
    <w:r>
      <w:fldChar w:fldCharType="begin"/>
    </w:r>
    <w:r>
      <w:instrText xml:space="preserve"> STYLEREF "Edition number" \* MERGEFORMAT </w:instrText>
    </w:r>
    <w:r>
      <w:fldChar w:fldCharType="separate"/>
    </w:r>
    <w:r w:rsidR="00F66359">
      <w:t>Edition 1.0</w:t>
    </w:r>
    <w:r>
      <w:fldChar w:fldCharType="end"/>
    </w:r>
    <w:r w:rsidR="00C561F2">
      <w:t xml:space="preserve">  </w:t>
    </w:r>
    <w:r>
      <w:fldChar w:fldCharType="begin"/>
    </w:r>
    <w:r>
      <w:instrText xml:space="preserve"> STYLEREF "Document date" \* MERGEFORMAT </w:instrText>
    </w:r>
    <w:r>
      <w:fldChar w:fldCharType="separate"/>
    </w:r>
    <w:r w:rsidR="00F66359">
      <w:t>Document date</w:t>
    </w:r>
    <w:r>
      <w:fldChar w:fldCharType="end"/>
    </w:r>
    <w:r w:rsidR="00C561F2" w:rsidRPr="00C907DF">
      <w:tab/>
    </w:r>
    <w:r w:rsidR="00C561F2">
      <w:t xml:space="preserve">P </w:t>
    </w:r>
    <w:r w:rsidR="00C561F2" w:rsidRPr="00C907DF">
      <w:rPr>
        <w:rStyle w:val="PageNumber"/>
        <w:szCs w:val="15"/>
      </w:rPr>
      <w:fldChar w:fldCharType="begin"/>
    </w:r>
    <w:r w:rsidR="00C561F2" w:rsidRPr="00C907DF">
      <w:rPr>
        <w:rStyle w:val="PageNumber"/>
        <w:szCs w:val="15"/>
      </w:rPr>
      <w:instrText xml:space="preserve">PAGE  </w:instrText>
    </w:r>
    <w:r w:rsidR="00C561F2" w:rsidRPr="00C907DF">
      <w:rPr>
        <w:rStyle w:val="PageNumber"/>
        <w:szCs w:val="15"/>
      </w:rPr>
      <w:fldChar w:fldCharType="separate"/>
    </w:r>
    <w:r w:rsidR="00F66359">
      <w:rPr>
        <w:rStyle w:val="PageNumber"/>
        <w:szCs w:val="15"/>
      </w:rPr>
      <w:t>3</w:t>
    </w:r>
    <w:r w:rsidR="00C561F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FC889" w14:textId="77777777" w:rsidR="00C561F2" w:rsidRDefault="00C561F2" w:rsidP="00C716E5">
    <w:pPr>
      <w:pStyle w:val="Footer"/>
    </w:pPr>
  </w:p>
  <w:p w14:paraId="347CE1F9" w14:textId="77777777" w:rsidR="00C561F2" w:rsidRDefault="00C561F2" w:rsidP="00C716E5">
    <w:pPr>
      <w:pStyle w:val="Footerportrait"/>
    </w:pPr>
  </w:p>
  <w:p w14:paraId="35F5DBC2" w14:textId="10B92D69" w:rsidR="00C561F2" w:rsidRPr="00C907DF" w:rsidRDefault="00412E49" w:rsidP="00C716E5">
    <w:pPr>
      <w:pStyle w:val="Footerportrait"/>
      <w:rPr>
        <w:rStyle w:val="PageNumber"/>
        <w:szCs w:val="15"/>
      </w:rPr>
    </w:pPr>
    <w:r>
      <w:fldChar w:fldCharType="begin"/>
    </w:r>
    <w:r>
      <w:instrText xml:space="preserve"> STYLEREF "Document type" \* MERGEFORMAT </w:instrText>
    </w:r>
    <w:r>
      <w:fldChar w:fldCharType="separate"/>
    </w:r>
    <w:r w:rsidR="00F66359">
      <w:t>IALA Guideline</w:t>
    </w:r>
    <w:r>
      <w:fldChar w:fldCharType="end"/>
    </w:r>
    <w:r w:rsidR="00C561F2" w:rsidRPr="00C907DF">
      <w:t xml:space="preserve"> </w:t>
    </w:r>
    <w:r>
      <w:fldChar w:fldCharType="begin"/>
    </w:r>
    <w:r>
      <w:instrText xml:space="preserve"> STYLEREF "Document number" \* MERGEFORMAT </w:instrText>
    </w:r>
    <w:r>
      <w:fldChar w:fldCharType="separate"/>
    </w:r>
    <w:r w:rsidR="00F66359">
      <w:t>1???</w:t>
    </w:r>
    <w:r>
      <w:fldChar w:fldCharType="end"/>
    </w:r>
    <w:r w:rsidR="00C561F2" w:rsidRPr="00C907DF">
      <w:t xml:space="preserve"> –</w:t>
    </w:r>
    <w:r w:rsidR="00C561F2">
      <w:t xml:space="preserve"> </w:t>
    </w:r>
    <w:r>
      <w:fldChar w:fldCharType="begin"/>
    </w:r>
    <w:r>
      <w:instrText xml:space="preserve"> STYLEREF "Document name" \* MERGEFORMAT </w:instrText>
    </w:r>
    <w:r>
      <w:fldChar w:fldCharType="separate"/>
    </w:r>
    <w:r w:rsidR="00F66359">
      <w:t>iala REFERENCE LIST of Standards, recommendations and guidelines relating to vts</w:t>
    </w:r>
    <w:r>
      <w:fldChar w:fldCharType="end"/>
    </w:r>
  </w:p>
  <w:p w14:paraId="33FC7433" w14:textId="4B21BD8B" w:rsidR="00C561F2" w:rsidRPr="00525922" w:rsidRDefault="00412E49" w:rsidP="00C716E5">
    <w:pPr>
      <w:pStyle w:val="Footerportrait"/>
    </w:pPr>
    <w:r>
      <w:fldChar w:fldCharType="begin"/>
    </w:r>
    <w:r>
      <w:instrText xml:space="preserve"> STYLEREF "Edition number" \* MERGEFORMAT </w:instrText>
    </w:r>
    <w:r>
      <w:fldChar w:fldCharType="separate"/>
    </w:r>
    <w:r w:rsidR="00F66359">
      <w:t>Edition 1.0</w:t>
    </w:r>
    <w:r>
      <w:fldChar w:fldCharType="end"/>
    </w:r>
    <w:r w:rsidR="00C561F2" w:rsidRPr="00C907DF">
      <w:tab/>
    </w:r>
    <w:r w:rsidR="00C561F2">
      <w:t xml:space="preserve">P </w:t>
    </w:r>
    <w:r w:rsidR="00C561F2" w:rsidRPr="00C907DF">
      <w:rPr>
        <w:rStyle w:val="PageNumber"/>
        <w:szCs w:val="15"/>
      </w:rPr>
      <w:fldChar w:fldCharType="begin"/>
    </w:r>
    <w:r w:rsidR="00C561F2" w:rsidRPr="00C907DF">
      <w:rPr>
        <w:rStyle w:val="PageNumber"/>
        <w:szCs w:val="15"/>
      </w:rPr>
      <w:instrText xml:space="preserve">PAGE  </w:instrText>
    </w:r>
    <w:r w:rsidR="00C561F2" w:rsidRPr="00C907DF">
      <w:rPr>
        <w:rStyle w:val="PageNumber"/>
        <w:szCs w:val="15"/>
      </w:rPr>
      <w:fldChar w:fldCharType="separate"/>
    </w:r>
    <w:r w:rsidR="00F66359">
      <w:rPr>
        <w:rStyle w:val="PageNumber"/>
        <w:szCs w:val="15"/>
      </w:rPr>
      <w:t>4</w:t>
    </w:r>
    <w:r w:rsidR="00C561F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734E3" w14:textId="77777777" w:rsidR="00C561F2" w:rsidRDefault="00C561F2" w:rsidP="00C716E5">
    <w:pPr>
      <w:pStyle w:val="Footer"/>
    </w:pPr>
  </w:p>
  <w:p w14:paraId="5BA4CD18" w14:textId="77777777" w:rsidR="00C561F2" w:rsidRDefault="00C561F2" w:rsidP="00C716E5">
    <w:pPr>
      <w:pStyle w:val="Footerportrait"/>
    </w:pPr>
  </w:p>
  <w:p w14:paraId="5C5CE962" w14:textId="1085C77C" w:rsidR="00C561F2" w:rsidRPr="00C907DF" w:rsidRDefault="00412E49" w:rsidP="0024175F">
    <w:pPr>
      <w:pStyle w:val="Footerportrait"/>
      <w:tabs>
        <w:tab w:val="clear" w:pos="10206"/>
        <w:tab w:val="right" w:pos="10205"/>
      </w:tabs>
    </w:pPr>
    <w:r>
      <w:fldChar w:fldCharType="begin"/>
    </w:r>
    <w:r>
      <w:instrText xml:space="preserve"> STYLEREF "Document type" \* MERGEFORMAT </w:instrText>
    </w:r>
    <w:r>
      <w:fldChar w:fldCharType="separate"/>
    </w:r>
    <w:r w:rsidR="00F66359">
      <w:t>IALA Guideline</w:t>
    </w:r>
    <w:r>
      <w:fldChar w:fldCharType="end"/>
    </w:r>
    <w:r w:rsidR="00C561F2" w:rsidRPr="00C907DF">
      <w:t xml:space="preserve"> </w:t>
    </w:r>
    <w:r>
      <w:fldChar w:fldCharType="begin"/>
    </w:r>
    <w:r>
      <w:instrText xml:space="preserve"> STYLEREF "Document number" \* MERGEFORMAT </w:instrText>
    </w:r>
    <w:r>
      <w:fldChar w:fldCharType="separate"/>
    </w:r>
    <w:r w:rsidR="00F66359">
      <w:t>1???</w:t>
    </w:r>
    <w:r>
      <w:fldChar w:fldCharType="end"/>
    </w:r>
    <w:r w:rsidR="00C561F2" w:rsidRPr="00C907DF">
      <w:t xml:space="preserve"> –</w:t>
    </w:r>
    <w:r w:rsidR="00D33CC6">
      <w:t xml:space="preserve"> </w:t>
    </w:r>
    <w:r>
      <w:fldChar w:fldCharType="begin"/>
    </w:r>
    <w:r>
      <w:instrText xml:space="preserve"> STYLEREF "Document name" \* MERGEFORMAT </w:instrText>
    </w:r>
    <w:r>
      <w:fldChar w:fldCharType="separate"/>
    </w:r>
    <w:r w:rsidR="00F66359">
      <w:t>iala REFERENCE LIST of Standards, recommendations and guidelines relating to vts</w:t>
    </w:r>
    <w:r>
      <w:fldChar w:fldCharType="end"/>
    </w:r>
    <w:r w:rsidR="00C561F2">
      <w:tab/>
    </w:r>
  </w:p>
  <w:p w14:paraId="7372425E" w14:textId="5C24025A" w:rsidR="00C561F2" w:rsidRPr="00C907DF" w:rsidRDefault="00412E49" w:rsidP="0024175F">
    <w:pPr>
      <w:pStyle w:val="Footerportrait"/>
      <w:tabs>
        <w:tab w:val="clear" w:pos="10206"/>
        <w:tab w:val="right" w:pos="10205"/>
      </w:tabs>
    </w:pPr>
    <w:r>
      <w:fldChar w:fldCharType="begin"/>
    </w:r>
    <w:r>
      <w:instrText xml:space="preserve"> STYLEREF "Edition number" \* MERGEFORMAT </w:instrText>
    </w:r>
    <w:r>
      <w:fldChar w:fldCharType="separate"/>
    </w:r>
    <w:r w:rsidR="00F66359">
      <w:t>Edition 1.0</w:t>
    </w:r>
    <w:r>
      <w:fldChar w:fldCharType="end"/>
    </w:r>
    <w:r w:rsidR="00C561F2">
      <w:t xml:space="preserve">  </w:t>
    </w:r>
    <w:r>
      <w:fldChar w:fldCharType="begin"/>
    </w:r>
    <w:r>
      <w:instrText xml:space="preserve"> STYLEREF "Document date" \* MERGEFORMAT </w:instrText>
    </w:r>
    <w:r>
      <w:fldChar w:fldCharType="separate"/>
    </w:r>
    <w:r w:rsidR="00F66359">
      <w:t>Document date</w:t>
    </w:r>
    <w:r>
      <w:fldChar w:fldCharType="end"/>
    </w:r>
    <w:r w:rsidR="00C561F2">
      <w:tab/>
    </w:r>
    <w:r w:rsidR="00C561F2">
      <w:rPr>
        <w:rStyle w:val="PageNumber"/>
        <w:szCs w:val="15"/>
      </w:rPr>
      <w:t xml:space="preserve">P </w:t>
    </w:r>
    <w:r w:rsidR="00C561F2" w:rsidRPr="00C907DF">
      <w:rPr>
        <w:rStyle w:val="PageNumber"/>
        <w:szCs w:val="15"/>
      </w:rPr>
      <w:fldChar w:fldCharType="begin"/>
    </w:r>
    <w:r w:rsidR="00C561F2" w:rsidRPr="00C907DF">
      <w:rPr>
        <w:rStyle w:val="PageNumber"/>
        <w:szCs w:val="15"/>
      </w:rPr>
      <w:instrText xml:space="preserve">PAGE  </w:instrText>
    </w:r>
    <w:r w:rsidR="00C561F2" w:rsidRPr="00C907DF">
      <w:rPr>
        <w:rStyle w:val="PageNumber"/>
        <w:szCs w:val="15"/>
      </w:rPr>
      <w:fldChar w:fldCharType="separate"/>
    </w:r>
    <w:r w:rsidR="00F66359">
      <w:rPr>
        <w:rStyle w:val="PageNumber"/>
        <w:szCs w:val="15"/>
      </w:rPr>
      <w:t>10</w:t>
    </w:r>
    <w:r w:rsidR="00C561F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C1DBC" w14:textId="77777777" w:rsidR="00412E49" w:rsidRDefault="00412E49" w:rsidP="003274DB">
      <w:r>
        <w:separator/>
      </w:r>
    </w:p>
    <w:p w14:paraId="04DD95A9" w14:textId="77777777" w:rsidR="00412E49" w:rsidRDefault="00412E49"/>
  </w:footnote>
  <w:footnote w:type="continuationSeparator" w:id="0">
    <w:p w14:paraId="2E878296" w14:textId="77777777" w:rsidR="00412E49" w:rsidRDefault="00412E49" w:rsidP="003274DB">
      <w:r>
        <w:continuationSeparator/>
      </w:r>
    </w:p>
    <w:p w14:paraId="1FA974B5" w14:textId="77777777" w:rsidR="00412E49" w:rsidRDefault="00412E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EB828" w14:textId="77777777" w:rsidR="00C967C3" w:rsidRDefault="00412E49">
    <w:pPr>
      <w:pStyle w:val="Header"/>
    </w:pPr>
    <w:r>
      <w:rPr>
        <w:noProof/>
      </w:rPr>
      <w:pict w14:anchorId="15F340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4" o:spid="_x0000_s2050" type="#_x0000_t136" style="position:absolute;margin-left:0;margin-top:0;width:412.1pt;height:247.25pt;rotation:315;z-index:-2516213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9E0DC" w14:textId="77777777" w:rsidR="00C967C3" w:rsidRDefault="00412E49">
    <w:pPr>
      <w:pStyle w:val="Header"/>
    </w:pPr>
    <w:r>
      <w:rPr>
        <w:noProof/>
      </w:rPr>
      <w:pict w14:anchorId="60EB45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3" o:spid="_x0000_s2059" type="#_x0000_t136" style="position:absolute;margin-left:0;margin-top:0;width:412.1pt;height:247.2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86683" w14:textId="77777777" w:rsidR="00C561F2" w:rsidRPr="00667792" w:rsidRDefault="00412E49" w:rsidP="00667792">
    <w:pPr>
      <w:pStyle w:val="Header"/>
    </w:pPr>
    <w:r>
      <w:rPr>
        <w:noProof/>
      </w:rPr>
      <w:pict w14:anchorId="3CC9F4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4" o:spid="_x0000_s2060" type="#_x0000_t136" style="position:absolute;margin-left:0;margin-top:0;width:412.1pt;height:247.2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57216" behindDoc="1" locked="0" layoutInCell="1" allowOverlap="1" wp14:anchorId="2AB54623" wp14:editId="075087AE">
          <wp:simplePos x="0" y="0"/>
          <wp:positionH relativeFrom="page">
            <wp:posOffset>6565486</wp:posOffset>
          </wp:positionH>
          <wp:positionV relativeFrom="page">
            <wp:posOffset>3810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D7784" w14:textId="77777777" w:rsidR="00C967C3" w:rsidRDefault="00412E49">
    <w:pPr>
      <w:pStyle w:val="Header"/>
    </w:pPr>
    <w:r>
      <w:rPr>
        <w:noProof/>
      </w:rPr>
      <w:pict w14:anchorId="3771E5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2" o:spid="_x0000_s2058" type="#_x0000_t136" style="position:absolute;margin-left:0;margin-top:0;width:412.1pt;height:247.2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0C73C" w14:textId="7D5D7767" w:rsidR="00C561F2" w:rsidRPr="00ED2A8D" w:rsidRDefault="00412E49" w:rsidP="0010775B">
    <w:pPr>
      <w:pStyle w:val="Header"/>
      <w:tabs>
        <w:tab w:val="right" w:pos="9354"/>
      </w:tabs>
    </w:pPr>
    <w:r>
      <w:rPr>
        <w:noProof/>
      </w:rPr>
      <w:pict w14:anchorId="300F53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5" o:spid="_x0000_s2051" type="#_x0000_t136" style="position:absolute;margin-left:0;margin-top:0;width:412.1pt;height:247.25pt;rotation:315;z-index:-2516193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sidRPr="00442889">
      <w:rPr>
        <w:noProof/>
        <w:lang w:eastAsia="en-GB"/>
      </w:rPr>
      <w:drawing>
        <wp:anchor distT="0" distB="0" distL="114300" distR="114300" simplePos="0" relativeHeight="251663360" behindDoc="1" locked="0" layoutInCell="1" allowOverlap="1" wp14:anchorId="5708783E" wp14:editId="7AF9CF2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561F2">
      <w:tab/>
    </w:r>
    <w:r w:rsidR="00042660">
      <w:t>VTS45-8.2.2</w:t>
    </w:r>
    <w:r w:rsidR="00F66359">
      <w:t xml:space="preserve"> </w:t>
    </w:r>
    <w:r w:rsidR="00042660">
      <w:t>(</w:t>
    </w:r>
    <w:r w:rsidR="00C561F2">
      <w:t>VTS44-</w:t>
    </w:r>
    <w:r w:rsidR="00686D23">
      <w:t>12.2.5</w:t>
    </w:r>
    <w:r w:rsidR="00042660">
      <w:t>)</w:t>
    </w:r>
  </w:p>
  <w:p w14:paraId="2268361F" w14:textId="77777777" w:rsidR="00C561F2" w:rsidRPr="00ED2A8D" w:rsidRDefault="00C561F2" w:rsidP="008747E0">
    <w:pPr>
      <w:pStyle w:val="Header"/>
    </w:pPr>
    <w:bookmarkStart w:id="4" w:name="_GoBack"/>
    <w:bookmarkEnd w:id="4"/>
  </w:p>
  <w:p w14:paraId="12F0F757" w14:textId="77777777" w:rsidR="00C561F2" w:rsidRDefault="00C561F2" w:rsidP="008747E0">
    <w:pPr>
      <w:pStyle w:val="Header"/>
    </w:pPr>
  </w:p>
  <w:p w14:paraId="414D814C" w14:textId="77777777" w:rsidR="00C561F2" w:rsidRDefault="00C561F2" w:rsidP="008747E0">
    <w:pPr>
      <w:pStyle w:val="Header"/>
    </w:pPr>
  </w:p>
  <w:p w14:paraId="55661F65" w14:textId="77777777" w:rsidR="00C561F2" w:rsidRDefault="00C561F2" w:rsidP="008747E0">
    <w:pPr>
      <w:pStyle w:val="Header"/>
    </w:pPr>
  </w:p>
  <w:p w14:paraId="49CF36EA" w14:textId="77777777" w:rsidR="00C561F2" w:rsidRDefault="00C561F2" w:rsidP="008747E0">
    <w:pPr>
      <w:pStyle w:val="Header"/>
    </w:pPr>
  </w:p>
  <w:p w14:paraId="2D7A84F4" w14:textId="77777777" w:rsidR="00C561F2" w:rsidRDefault="00C561F2" w:rsidP="008747E0">
    <w:pPr>
      <w:pStyle w:val="Header"/>
    </w:pPr>
    <w:r>
      <w:rPr>
        <w:noProof/>
        <w:lang w:eastAsia="en-GB"/>
      </w:rPr>
      <w:drawing>
        <wp:anchor distT="0" distB="0" distL="114300" distR="114300" simplePos="0" relativeHeight="251656192" behindDoc="1" locked="0" layoutInCell="1" allowOverlap="1" wp14:anchorId="5C8D8CFF" wp14:editId="3D66ED8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04B453A" w14:textId="77777777" w:rsidR="00C561F2" w:rsidRPr="00ED2A8D" w:rsidRDefault="00C561F2" w:rsidP="008747E0">
    <w:pPr>
      <w:pStyle w:val="Header"/>
    </w:pPr>
  </w:p>
  <w:p w14:paraId="72ABB1EF" w14:textId="77777777" w:rsidR="00C561F2" w:rsidRPr="00ED2A8D" w:rsidRDefault="00C561F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1DFE2" w14:textId="77777777" w:rsidR="00C561F2" w:rsidRDefault="00412E49">
    <w:pPr>
      <w:pStyle w:val="Header"/>
    </w:pPr>
    <w:r>
      <w:rPr>
        <w:noProof/>
      </w:rPr>
      <w:pict w14:anchorId="40A98C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3" o:spid="_x0000_s2049" type="#_x0000_t136" style="position:absolute;margin-left:0;margin-top:0;width:412.1pt;height:247.25pt;rotation:315;z-index:-2516234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88960" behindDoc="1" locked="0" layoutInCell="1" allowOverlap="1" wp14:anchorId="438C3B77" wp14:editId="75D222A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46B77E" w14:textId="77777777" w:rsidR="00C561F2" w:rsidRDefault="00C561F2">
    <w:pPr>
      <w:pStyle w:val="Header"/>
    </w:pPr>
  </w:p>
  <w:p w14:paraId="2AFA472C" w14:textId="77777777" w:rsidR="00C561F2" w:rsidRDefault="00C561F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CCFC9" w14:textId="77777777" w:rsidR="00C967C3" w:rsidRDefault="00412E49">
    <w:pPr>
      <w:pStyle w:val="Header"/>
    </w:pPr>
    <w:r>
      <w:rPr>
        <w:noProof/>
      </w:rPr>
      <w:pict w14:anchorId="34CDDE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7" o:spid="_x0000_s2053" type="#_x0000_t136" style="position:absolute;margin-left:0;margin-top:0;width:412.1pt;height:247.2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96061" w14:textId="77777777" w:rsidR="00C561F2" w:rsidRPr="00ED2A8D" w:rsidRDefault="00412E49" w:rsidP="008747E0">
    <w:pPr>
      <w:pStyle w:val="Header"/>
    </w:pPr>
    <w:r>
      <w:rPr>
        <w:noProof/>
      </w:rPr>
      <w:pict w14:anchorId="58D1D4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8" o:spid="_x0000_s2054" type="#_x0000_t136" style="position:absolute;margin-left:0;margin-top:0;width:412.1pt;height:247.2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58752" behindDoc="1" locked="0" layoutInCell="1" allowOverlap="1" wp14:anchorId="04DD452B" wp14:editId="37B338C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430C9A" w14:textId="77777777" w:rsidR="00C561F2" w:rsidRPr="00ED2A8D" w:rsidRDefault="00C561F2" w:rsidP="008747E0">
    <w:pPr>
      <w:pStyle w:val="Header"/>
    </w:pPr>
  </w:p>
  <w:p w14:paraId="054765F6" w14:textId="77777777" w:rsidR="00C561F2" w:rsidRDefault="00C561F2" w:rsidP="008747E0">
    <w:pPr>
      <w:pStyle w:val="Header"/>
    </w:pPr>
  </w:p>
  <w:p w14:paraId="1F1F4524" w14:textId="77777777" w:rsidR="00C561F2" w:rsidRDefault="00C561F2" w:rsidP="008747E0">
    <w:pPr>
      <w:pStyle w:val="Header"/>
    </w:pPr>
  </w:p>
  <w:p w14:paraId="0DAC4774" w14:textId="77777777" w:rsidR="00C561F2" w:rsidRDefault="00C561F2" w:rsidP="008747E0">
    <w:pPr>
      <w:pStyle w:val="Header"/>
    </w:pPr>
  </w:p>
  <w:p w14:paraId="253DEAA9" w14:textId="77777777" w:rsidR="00C561F2" w:rsidRPr="00441393" w:rsidRDefault="00C561F2" w:rsidP="00441393">
    <w:pPr>
      <w:pStyle w:val="Contents"/>
    </w:pPr>
    <w:r>
      <w:t>DOCUMENT REVISION</w:t>
    </w:r>
  </w:p>
  <w:p w14:paraId="53600DBD" w14:textId="77777777" w:rsidR="00C561F2" w:rsidRPr="00ED2A8D" w:rsidRDefault="00C561F2" w:rsidP="008747E0">
    <w:pPr>
      <w:pStyle w:val="Header"/>
    </w:pPr>
  </w:p>
  <w:p w14:paraId="26FBFC47" w14:textId="77777777" w:rsidR="00C561F2" w:rsidRPr="00AC33A2" w:rsidRDefault="00C561F2"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0436C" w14:textId="77777777" w:rsidR="00C967C3" w:rsidRDefault="00412E49">
    <w:pPr>
      <w:pStyle w:val="Header"/>
    </w:pPr>
    <w:r>
      <w:rPr>
        <w:noProof/>
      </w:rPr>
      <w:pict w14:anchorId="7196A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6" o:spid="_x0000_s2052" type="#_x0000_t136" style="position:absolute;margin-left:0;margin-top:0;width:412.1pt;height:247.2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50C11" w14:textId="77777777" w:rsidR="00C967C3" w:rsidRDefault="00412E49">
    <w:pPr>
      <w:pStyle w:val="Header"/>
    </w:pPr>
    <w:r>
      <w:rPr>
        <w:noProof/>
      </w:rPr>
      <w:pict w14:anchorId="3C085F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0" o:spid="_x0000_s2056" type="#_x0000_t136" style="position:absolute;margin-left:0;margin-top:0;width:412.1pt;height:247.2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4CF74" w14:textId="77777777" w:rsidR="00C561F2" w:rsidRPr="00ED2A8D" w:rsidRDefault="00412E49" w:rsidP="008747E0">
    <w:pPr>
      <w:pStyle w:val="Header"/>
    </w:pPr>
    <w:r>
      <w:rPr>
        <w:noProof/>
      </w:rPr>
      <w:pict w14:anchorId="284719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1" o:spid="_x0000_s2057" type="#_x0000_t136" style="position:absolute;margin-left:0;margin-top:0;width:412.1pt;height:247.2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53120" behindDoc="1" locked="0" layoutInCell="1" allowOverlap="1" wp14:anchorId="4AA8B143" wp14:editId="44A538AC">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B577EA4" w14:textId="77777777" w:rsidR="00C561F2" w:rsidRPr="00ED2A8D" w:rsidRDefault="00C561F2" w:rsidP="008747E0">
    <w:pPr>
      <w:pStyle w:val="Header"/>
    </w:pPr>
  </w:p>
  <w:p w14:paraId="06A229D5" w14:textId="77777777" w:rsidR="00C561F2" w:rsidRDefault="00C561F2" w:rsidP="008747E0">
    <w:pPr>
      <w:pStyle w:val="Header"/>
    </w:pPr>
  </w:p>
  <w:p w14:paraId="162B7219" w14:textId="77777777" w:rsidR="00C561F2" w:rsidRDefault="00C561F2" w:rsidP="008747E0">
    <w:pPr>
      <w:pStyle w:val="Header"/>
    </w:pPr>
  </w:p>
  <w:p w14:paraId="1BC4F8E2" w14:textId="77777777" w:rsidR="00C561F2" w:rsidRDefault="00C561F2" w:rsidP="008747E0">
    <w:pPr>
      <w:pStyle w:val="Header"/>
    </w:pPr>
  </w:p>
  <w:p w14:paraId="6E8CBABC" w14:textId="77777777" w:rsidR="00C561F2" w:rsidRPr="00441393" w:rsidRDefault="00C561F2" w:rsidP="00441393">
    <w:pPr>
      <w:pStyle w:val="Contents"/>
    </w:pPr>
    <w:r>
      <w:t>CONTENTS</w:t>
    </w:r>
  </w:p>
  <w:p w14:paraId="27E4A6D3" w14:textId="77777777" w:rsidR="00C561F2" w:rsidRDefault="00C561F2" w:rsidP="0078486B">
    <w:pPr>
      <w:pStyle w:val="Header"/>
      <w:spacing w:line="140" w:lineRule="exact"/>
    </w:pPr>
  </w:p>
  <w:p w14:paraId="09E0AF1E" w14:textId="77777777" w:rsidR="00C561F2" w:rsidRPr="00AC33A2" w:rsidRDefault="00C561F2"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C5DEB" w14:textId="77777777" w:rsidR="00C561F2" w:rsidRPr="00ED2A8D" w:rsidRDefault="00412E49" w:rsidP="00C716E5">
    <w:pPr>
      <w:pStyle w:val="Header"/>
    </w:pPr>
    <w:r>
      <w:rPr>
        <w:noProof/>
      </w:rPr>
      <w:pict w14:anchorId="117BF6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9" o:spid="_x0000_s2055" type="#_x0000_t136" style="position:absolute;margin-left:0;margin-top:0;width:412.1pt;height:247.2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561F2">
      <w:rPr>
        <w:noProof/>
        <w:lang w:eastAsia="en-GB"/>
      </w:rPr>
      <w:drawing>
        <wp:anchor distT="0" distB="0" distL="114300" distR="114300" simplePos="0" relativeHeight="251661312" behindDoc="1" locked="0" layoutInCell="1" allowOverlap="1" wp14:anchorId="5BAA7D0E" wp14:editId="368C75C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7BCCCD" w14:textId="77777777" w:rsidR="00C561F2" w:rsidRPr="00ED2A8D" w:rsidRDefault="00C561F2" w:rsidP="00C716E5">
    <w:pPr>
      <w:pStyle w:val="Header"/>
    </w:pPr>
  </w:p>
  <w:p w14:paraId="6B6C9270" w14:textId="77777777" w:rsidR="00C561F2" w:rsidRDefault="00C561F2" w:rsidP="00C716E5">
    <w:pPr>
      <w:pStyle w:val="Header"/>
    </w:pPr>
  </w:p>
  <w:p w14:paraId="3F3AB4D8" w14:textId="77777777" w:rsidR="00C561F2" w:rsidRDefault="00C561F2" w:rsidP="00C716E5">
    <w:pPr>
      <w:pStyle w:val="Header"/>
    </w:pPr>
  </w:p>
  <w:p w14:paraId="4A389A82" w14:textId="77777777" w:rsidR="00C561F2" w:rsidRDefault="00C561F2" w:rsidP="00C716E5">
    <w:pPr>
      <w:pStyle w:val="Header"/>
    </w:pPr>
  </w:p>
  <w:p w14:paraId="788C5779" w14:textId="77777777" w:rsidR="00C561F2" w:rsidRPr="00441393" w:rsidRDefault="00C561F2" w:rsidP="00C716E5">
    <w:pPr>
      <w:pStyle w:val="Contents"/>
    </w:pPr>
    <w:r>
      <w:t>CONTENTS</w:t>
    </w:r>
  </w:p>
  <w:p w14:paraId="3B04AC87" w14:textId="77777777" w:rsidR="00C561F2" w:rsidRPr="00ED2A8D" w:rsidRDefault="00C561F2" w:rsidP="00C716E5">
    <w:pPr>
      <w:pStyle w:val="Header"/>
    </w:pPr>
  </w:p>
  <w:p w14:paraId="3D5B7C5A" w14:textId="77777777" w:rsidR="00C561F2" w:rsidRPr="00AC33A2" w:rsidRDefault="00C561F2" w:rsidP="00C716E5">
    <w:pPr>
      <w:pStyle w:val="Header"/>
      <w:spacing w:line="140" w:lineRule="exact"/>
    </w:pPr>
  </w:p>
  <w:p w14:paraId="79BE6335" w14:textId="77777777" w:rsidR="00C561F2" w:rsidRDefault="00C561F2">
    <w:pPr>
      <w:pStyle w:val="Header"/>
    </w:pPr>
    <w:r>
      <w:rPr>
        <w:noProof/>
        <w:lang w:eastAsia="en-GB"/>
      </w:rPr>
      <w:drawing>
        <wp:anchor distT="0" distB="0" distL="114300" distR="114300" simplePos="0" relativeHeight="251659264" behindDoc="1" locked="0" layoutInCell="1" allowOverlap="1" wp14:anchorId="458F1827" wp14:editId="1D9E673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F907F62"/>
    <w:multiLevelType w:val="multilevel"/>
    <w:tmpl w:val="54D4DA72"/>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CAF6E8C"/>
    <w:multiLevelType w:val="hybridMultilevel"/>
    <w:tmpl w:val="99AE39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34FE30E0"/>
    <w:multiLevelType w:val="hybridMultilevel"/>
    <w:tmpl w:val="0422EF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C4D087C"/>
    <w:multiLevelType w:val="hybridMultilevel"/>
    <w:tmpl w:val="45D69F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99E6DC9"/>
    <w:multiLevelType w:val="hybridMultilevel"/>
    <w:tmpl w:val="33B4F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C8E4AD4"/>
    <w:multiLevelType w:val="hybridMultilevel"/>
    <w:tmpl w:val="D9A4E2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8"/>
  </w:num>
  <w:num w:numId="3">
    <w:abstractNumId w:val="6"/>
  </w:num>
  <w:num w:numId="4">
    <w:abstractNumId w:val="23"/>
  </w:num>
  <w:num w:numId="5">
    <w:abstractNumId w:val="18"/>
  </w:num>
  <w:num w:numId="6">
    <w:abstractNumId w:val="16"/>
  </w:num>
  <w:num w:numId="7">
    <w:abstractNumId w:val="27"/>
  </w:num>
  <w:num w:numId="8">
    <w:abstractNumId w:val="5"/>
  </w:num>
  <w:num w:numId="9">
    <w:abstractNumId w:val="15"/>
  </w:num>
  <w:num w:numId="10">
    <w:abstractNumId w:val="19"/>
  </w:num>
  <w:num w:numId="11">
    <w:abstractNumId w:val="3"/>
  </w:num>
  <w:num w:numId="12">
    <w:abstractNumId w:val="28"/>
  </w:num>
  <w:num w:numId="13">
    <w:abstractNumId w:val="0"/>
  </w:num>
  <w:num w:numId="14">
    <w:abstractNumId w:val="36"/>
  </w:num>
  <w:num w:numId="15">
    <w:abstractNumId w:val="12"/>
  </w:num>
  <w:num w:numId="16">
    <w:abstractNumId w:val="10"/>
  </w:num>
  <w:num w:numId="17">
    <w:abstractNumId w:val="26"/>
  </w:num>
  <w:num w:numId="18">
    <w:abstractNumId w:val="2"/>
  </w:num>
  <w:num w:numId="19">
    <w:abstractNumId w:val="9"/>
  </w:num>
  <w:num w:numId="20">
    <w:abstractNumId w:val="33"/>
  </w:num>
  <w:num w:numId="21">
    <w:abstractNumId w:val="8"/>
  </w:num>
  <w:num w:numId="22">
    <w:abstractNumId w:val="37"/>
  </w:num>
  <w:num w:numId="23">
    <w:abstractNumId w:val="1"/>
  </w:num>
  <w:num w:numId="24">
    <w:abstractNumId w:val="22"/>
  </w:num>
  <w:num w:numId="25">
    <w:abstractNumId w:val="17"/>
  </w:num>
  <w:num w:numId="26">
    <w:abstractNumId w:val="32"/>
  </w:num>
  <w:num w:numId="27">
    <w:abstractNumId w:val="34"/>
  </w:num>
  <w:num w:numId="28">
    <w:abstractNumId w:val="4"/>
  </w:num>
  <w:num w:numId="29">
    <w:abstractNumId w:val="29"/>
  </w:num>
  <w:num w:numId="30">
    <w:abstractNumId w:val="25"/>
  </w:num>
  <w:num w:numId="31">
    <w:abstractNumId w:val="13"/>
  </w:num>
  <w:num w:numId="32">
    <w:abstractNumId w:val="7"/>
  </w:num>
  <w:num w:numId="33">
    <w:abstractNumId w:val="11"/>
  </w:num>
  <w:num w:numId="34">
    <w:abstractNumId w:val="14"/>
  </w:num>
  <w:num w:numId="35">
    <w:abstractNumId w:val="21"/>
  </w:num>
  <w:num w:numId="36">
    <w:abstractNumId w:val="31"/>
  </w:num>
  <w:num w:numId="37">
    <w:abstractNumId w:val="20"/>
  </w:num>
  <w:num w:numId="38">
    <w:abstractNumId w:val="35"/>
  </w:num>
  <w:num w:numId="39">
    <w:abstractNumId w:val="2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rge Deschamps">
    <w15:presenceInfo w15:providerId="Windows Live" w15:userId="77aa86927856b429"/>
  </w15:person>
  <w15:person w15:author="Michael Hadley">
    <w15:presenceInfo w15:providerId="Windows Live" w15:userId="7edea1fdf255c438"/>
  </w15:person>
  <w15:person w15:author="Trainor, Neil">
    <w15:presenceInfo w15:providerId="AD" w15:userId="S-1-5-21-1084369397-1995186422-1254182886-38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CA" w:vendorID="64" w:dllVersion="4096" w:nlCheck="1" w:checkStyle="0"/>
  <w:activeWritingStyle w:appName="MSWord" w:lang="en-AU" w:vendorID="64" w:dllVersion="131078" w:nlCheck="1" w:checkStyle="1"/>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5B"/>
    <w:rsid w:val="00003AB5"/>
    <w:rsid w:val="0001616D"/>
    <w:rsid w:val="00016839"/>
    <w:rsid w:val="000174F9"/>
    <w:rsid w:val="000249C2"/>
    <w:rsid w:val="000258F6"/>
    <w:rsid w:val="00033709"/>
    <w:rsid w:val="0003539C"/>
    <w:rsid w:val="000379A7"/>
    <w:rsid w:val="00040EB8"/>
    <w:rsid w:val="00042660"/>
    <w:rsid w:val="000439A4"/>
    <w:rsid w:val="00044293"/>
    <w:rsid w:val="000472F8"/>
    <w:rsid w:val="00047601"/>
    <w:rsid w:val="0005449E"/>
    <w:rsid w:val="0005574F"/>
    <w:rsid w:val="00057699"/>
    <w:rsid w:val="00057ACE"/>
    <w:rsid w:val="00057B6D"/>
    <w:rsid w:val="00061A7B"/>
    <w:rsid w:val="00075084"/>
    <w:rsid w:val="00075143"/>
    <w:rsid w:val="0007553D"/>
    <w:rsid w:val="0008654C"/>
    <w:rsid w:val="000904ED"/>
    <w:rsid w:val="00091545"/>
    <w:rsid w:val="00095560"/>
    <w:rsid w:val="00095B7F"/>
    <w:rsid w:val="000A27A8"/>
    <w:rsid w:val="000B2356"/>
    <w:rsid w:val="000C711B"/>
    <w:rsid w:val="000D2431"/>
    <w:rsid w:val="000E3954"/>
    <w:rsid w:val="000E3E52"/>
    <w:rsid w:val="000F0F9F"/>
    <w:rsid w:val="000F1030"/>
    <w:rsid w:val="000F3F43"/>
    <w:rsid w:val="000F58ED"/>
    <w:rsid w:val="00103EFD"/>
    <w:rsid w:val="0010775B"/>
    <w:rsid w:val="00110865"/>
    <w:rsid w:val="00113D5B"/>
    <w:rsid w:val="00113F8F"/>
    <w:rsid w:val="00116D07"/>
    <w:rsid w:val="00122EBD"/>
    <w:rsid w:val="00126671"/>
    <w:rsid w:val="001349DB"/>
    <w:rsid w:val="00135AEB"/>
    <w:rsid w:val="00136E58"/>
    <w:rsid w:val="001547F9"/>
    <w:rsid w:val="001607D8"/>
    <w:rsid w:val="00160ECB"/>
    <w:rsid w:val="00161325"/>
    <w:rsid w:val="001708F4"/>
    <w:rsid w:val="0017187B"/>
    <w:rsid w:val="00181DBB"/>
    <w:rsid w:val="00184427"/>
    <w:rsid w:val="00184C2E"/>
    <w:rsid w:val="001875B1"/>
    <w:rsid w:val="00187E64"/>
    <w:rsid w:val="001B2A35"/>
    <w:rsid w:val="001B339A"/>
    <w:rsid w:val="001C650B"/>
    <w:rsid w:val="001C72B5"/>
    <w:rsid w:val="001D02D9"/>
    <w:rsid w:val="001D2E7A"/>
    <w:rsid w:val="001D3992"/>
    <w:rsid w:val="001D4A3E"/>
    <w:rsid w:val="001E165A"/>
    <w:rsid w:val="001E213F"/>
    <w:rsid w:val="001E416D"/>
    <w:rsid w:val="001F4EF8"/>
    <w:rsid w:val="001F5AB1"/>
    <w:rsid w:val="00201337"/>
    <w:rsid w:val="002022EA"/>
    <w:rsid w:val="002044CC"/>
    <w:rsid w:val="002044E9"/>
    <w:rsid w:val="00205B17"/>
    <w:rsid w:val="00205D9B"/>
    <w:rsid w:val="0021022C"/>
    <w:rsid w:val="002204DA"/>
    <w:rsid w:val="00222D4C"/>
    <w:rsid w:val="0022371A"/>
    <w:rsid w:val="00237785"/>
    <w:rsid w:val="0024175F"/>
    <w:rsid w:val="00243012"/>
    <w:rsid w:val="00245D4B"/>
    <w:rsid w:val="00251FB9"/>
    <w:rsid w:val="002520AD"/>
    <w:rsid w:val="0025660A"/>
    <w:rsid w:val="00257DF8"/>
    <w:rsid w:val="00257E4A"/>
    <w:rsid w:val="0026038D"/>
    <w:rsid w:val="0027175D"/>
    <w:rsid w:val="0028314D"/>
    <w:rsid w:val="00295352"/>
    <w:rsid w:val="0029793F"/>
    <w:rsid w:val="002A1C42"/>
    <w:rsid w:val="002A617C"/>
    <w:rsid w:val="002A71CF"/>
    <w:rsid w:val="002B3E9D"/>
    <w:rsid w:val="002C2FF9"/>
    <w:rsid w:val="002C77F4"/>
    <w:rsid w:val="002D0869"/>
    <w:rsid w:val="002D19B6"/>
    <w:rsid w:val="002D78FE"/>
    <w:rsid w:val="002E4993"/>
    <w:rsid w:val="002E5BAC"/>
    <w:rsid w:val="002E7635"/>
    <w:rsid w:val="002F107A"/>
    <w:rsid w:val="002F265A"/>
    <w:rsid w:val="002F42A9"/>
    <w:rsid w:val="0030413F"/>
    <w:rsid w:val="00305EFE"/>
    <w:rsid w:val="00313B4B"/>
    <w:rsid w:val="00313D85"/>
    <w:rsid w:val="00315CE3"/>
    <w:rsid w:val="0031629B"/>
    <w:rsid w:val="003251FE"/>
    <w:rsid w:val="003274DB"/>
    <w:rsid w:val="00327FBF"/>
    <w:rsid w:val="003322D5"/>
    <w:rsid w:val="00332A7B"/>
    <w:rsid w:val="003343E0"/>
    <w:rsid w:val="00335E40"/>
    <w:rsid w:val="00336B2C"/>
    <w:rsid w:val="00344408"/>
    <w:rsid w:val="00345E37"/>
    <w:rsid w:val="00347F3E"/>
    <w:rsid w:val="003621C3"/>
    <w:rsid w:val="0036382D"/>
    <w:rsid w:val="00380350"/>
    <w:rsid w:val="00380B4E"/>
    <w:rsid w:val="003816E4"/>
    <w:rsid w:val="00384075"/>
    <w:rsid w:val="0039131E"/>
    <w:rsid w:val="003954A1"/>
    <w:rsid w:val="003A04A6"/>
    <w:rsid w:val="003A1A56"/>
    <w:rsid w:val="003A7759"/>
    <w:rsid w:val="003A7F6E"/>
    <w:rsid w:val="003B03EA"/>
    <w:rsid w:val="003C78D0"/>
    <w:rsid w:val="003C7C34"/>
    <w:rsid w:val="003D0F37"/>
    <w:rsid w:val="003D5150"/>
    <w:rsid w:val="003F1901"/>
    <w:rsid w:val="003F1C3A"/>
    <w:rsid w:val="00406305"/>
    <w:rsid w:val="0041086B"/>
    <w:rsid w:val="00412E49"/>
    <w:rsid w:val="00414698"/>
    <w:rsid w:val="00417558"/>
    <w:rsid w:val="0042565E"/>
    <w:rsid w:val="00432C05"/>
    <w:rsid w:val="00440379"/>
    <w:rsid w:val="00441393"/>
    <w:rsid w:val="00447CF0"/>
    <w:rsid w:val="00456F10"/>
    <w:rsid w:val="0046334B"/>
    <w:rsid w:val="00466071"/>
    <w:rsid w:val="00474746"/>
    <w:rsid w:val="00476942"/>
    <w:rsid w:val="00476ADF"/>
    <w:rsid w:val="00477D62"/>
    <w:rsid w:val="004871A2"/>
    <w:rsid w:val="004916D0"/>
    <w:rsid w:val="00492A8D"/>
    <w:rsid w:val="004944C8"/>
    <w:rsid w:val="004A0EBF"/>
    <w:rsid w:val="004A1C29"/>
    <w:rsid w:val="004A4EC4"/>
    <w:rsid w:val="004A7826"/>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1999"/>
    <w:rsid w:val="00573949"/>
    <w:rsid w:val="00576D38"/>
    <w:rsid w:val="00577542"/>
    <w:rsid w:val="005805D2"/>
    <w:rsid w:val="0058408F"/>
    <w:rsid w:val="00584C4F"/>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0EAB"/>
    <w:rsid w:val="005F1386"/>
    <w:rsid w:val="005F17C2"/>
    <w:rsid w:val="00600C2B"/>
    <w:rsid w:val="00601B53"/>
    <w:rsid w:val="00601C30"/>
    <w:rsid w:val="0060282A"/>
    <w:rsid w:val="0061103B"/>
    <w:rsid w:val="006127AC"/>
    <w:rsid w:val="00615FA4"/>
    <w:rsid w:val="006218E8"/>
    <w:rsid w:val="00622698"/>
    <w:rsid w:val="0062597A"/>
    <w:rsid w:val="00634318"/>
    <w:rsid w:val="00634A78"/>
    <w:rsid w:val="00642025"/>
    <w:rsid w:val="00646E87"/>
    <w:rsid w:val="0065107F"/>
    <w:rsid w:val="00661445"/>
    <w:rsid w:val="00661946"/>
    <w:rsid w:val="00663F0B"/>
    <w:rsid w:val="00664BC4"/>
    <w:rsid w:val="00666061"/>
    <w:rsid w:val="0066677C"/>
    <w:rsid w:val="00667424"/>
    <w:rsid w:val="00667792"/>
    <w:rsid w:val="0067154B"/>
    <w:rsid w:val="00671677"/>
    <w:rsid w:val="006744D8"/>
    <w:rsid w:val="006750F2"/>
    <w:rsid w:val="006752D6"/>
    <w:rsid w:val="00675E02"/>
    <w:rsid w:val="006802D8"/>
    <w:rsid w:val="006826D5"/>
    <w:rsid w:val="0068553C"/>
    <w:rsid w:val="00685F34"/>
    <w:rsid w:val="00686D23"/>
    <w:rsid w:val="006872E8"/>
    <w:rsid w:val="00695656"/>
    <w:rsid w:val="006975A8"/>
    <w:rsid w:val="006A1012"/>
    <w:rsid w:val="006A40AF"/>
    <w:rsid w:val="006C1376"/>
    <w:rsid w:val="006C48F9"/>
    <w:rsid w:val="006C68DA"/>
    <w:rsid w:val="006C75E9"/>
    <w:rsid w:val="006D3CE5"/>
    <w:rsid w:val="006D5F1A"/>
    <w:rsid w:val="006E0E7D"/>
    <w:rsid w:val="006E10BF"/>
    <w:rsid w:val="006E26A7"/>
    <w:rsid w:val="006E2BEC"/>
    <w:rsid w:val="006F1C14"/>
    <w:rsid w:val="006F6A16"/>
    <w:rsid w:val="007020A7"/>
    <w:rsid w:val="00703A6A"/>
    <w:rsid w:val="00705747"/>
    <w:rsid w:val="0071314E"/>
    <w:rsid w:val="00722236"/>
    <w:rsid w:val="00725CCA"/>
    <w:rsid w:val="0072737A"/>
    <w:rsid w:val="007311E7"/>
    <w:rsid w:val="00731DEE"/>
    <w:rsid w:val="00734BC6"/>
    <w:rsid w:val="007427B2"/>
    <w:rsid w:val="007541D3"/>
    <w:rsid w:val="00756ACD"/>
    <w:rsid w:val="007577D7"/>
    <w:rsid w:val="007677F0"/>
    <w:rsid w:val="0076781A"/>
    <w:rsid w:val="007715E8"/>
    <w:rsid w:val="00771A44"/>
    <w:rsid w:val="00776004"/>
    <w:rsid w:val="0078429E"/>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58C"/>
    <w:rsid w:val="007D1805"/>
    <w:rsid w:val="007D2107"/>
    <w:rsid w:val="007D3A42"/>
    <w:rsid w:val="007D5895"/>
    <w:rsid w:val="007D676B"/>
    <w:rsid w:val="007D77AB"/>
    <w:rsid w:val="007E28D0"/>
    <w:rsid w:val="007E30DF"/>
    <w:rsid w:val="007F7544"/>
    <w:rsid w:val="00800995"/>
    <w:rsid w:val="00816F79"/>
    <w:rsid w:val="008172F8"/>
    <w:rsid w:val="008326B2"/>
    <w:rsid w:val="00837DBD"/>
    <w:rsid w:val="00846831"/>
    <w:rsid w:val="00851F87"/>
    <w:rsid w:val="00862539"/>
    <w:rsid w:val="00865532"/>
    <w:rsid w:val="00865E49"/>
    <w:rsid w:val="00866E98"/>
    <w:rsid w:val="00867686"/>
    <w:rsid w:val="008737D3"/>
    <w:rsid w:val="008747E0"/>
    <w:rsid w:val="00875F50"/>
    <w:rsid w:val="00876420"/>
    <w:rsid w:val="00876841"/>
    <w:rsid w:val="00882B3C"/>
    <w:rsid w:val="0088783D"/>
    <w:rsid w:val="0089476E"/>
    <w:rsid w:val="008972C3"/>
    <w:rsid w:val="0089746A"/>
    <w:rsid w:val="008A28D9"/>
    <w:rsid w:val="008A30BA"/>
    <w:rsid w:val="008B4811"/>
    <w:rsid w:val="008C33B5"/>
    <w:rsid w:val="008C3A72"/>
    <w:rsid w:val="008C6969"/>
    <w:rsid w:val="008C79B4"/>
    <w:rsid w:val="008D29F3"/>
    <w:rsid w:val="008E1F69"/>
    <w:rsid w:val="008E76B1"/>
    <w:rsid w:val="008F38BB"/>
    <w:rsid w:val="008F57D8"/>
    <w:rsid w:val="00902834"/>
    <w:rsid w:val="009115DD"/>
    <w:rsid w:val="00912674"/>
    <w:rsid w:val="00914330"/>
    <w:rsid w:val="00914E26"/>
    <w:rsid w:val="0091590F"/>
    <w:rsid w:val="00923B4D"/>
    <w:rsid w:val="00923DA0"/>
    <w:rsid w:val="00924B2B"/>
    <w:rsid w:val="0092540C"/>
    <w:rsid w:val="00925E0F"/>
    <w:rsid w:val="00931A57"/>
    <w:rsid w:val="0093492E"/>
    <w:rsid w:val="009414E6"/>
    <w:rsid w:val="00953E67"/>
    <w:rsid w:val="0095450F"/>
    <w:rsid w:val="00956901"/>
    <w:rsid w:val="00962EC1"/>
    <w:rsid w:val="0097088A"/>
    <w:rsid w:val="00971591"/>
    <w:rsid w:val="00974564"/>
    <w:rsid w:val="00974E99"/>
    <w:rsid w:val="009764FA"/>
    <w:rsid w:val="00980192"/>
    <w:rsid w:val="00982A22"/>
    <w:rsid w:val="009939F1"/>
    <w:rsid w:val="00994D97"/>
    <w:rsid w:val="009A07B7"/>
    <w:rsid w:val="009A7398"/>
    <w:rsid w:val="009B114B"/>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4004"/>
    <w:rsid w:val="00A06A3D"/>
    <w:rsid w:val="00A10EBA"/>
    <w:rsid w:val="00A13E56"/>
    <w:rsid w:val="00A14644"/>
    <w:rsid w:val="00A1510B"/>
    <w:rsid w:val="00A227BF"/>
    <w:rsid w:val="00A24838"/>
    <w:rsid w:val="00A2743E"/>
    <w:rsid w:val="00A30C33"/>
    <w:rsid w:val="00A4308C"/>
    <w:rsid w:val="00A44836"/>
    <w:rsid w:val="00A47DA3"/>
    <w:rsid w:val="00A524B5"/>
    <w:rsid w:val="00A549B3"/>
    <w:rsid w:val="00A56184"/>
    <w:rsid w:val="00A67954"/>
    <w:rsid w:val="00A72ED7"/>
    <w:rsid w:val="00A748A1"/>
    <w:rsid w:val="00A8083F"/>
    <w:rsid w:val="00A815CF"/>
    <w:rsid w:val="00A84602"/>
    <w:rsid w:val="00A90D86"/>
    <w:rsid w:val="00A91DBA"/>
    <w:rsid w:val="00A97900"/>
    <w:rsid w:val="00AA1D7A"/>
    <w:rsid w:val="00AA3E01"/>
    <w:rsid w:val="00AB0BFA"/>
    <w:rsid w:val="00AB4A37"/>
    <w:rsid w:val="00AB60E3"/>
    <w:rsid w:val="00AB76B7"/>
    <w:rsid w:val="00AC33A2"/>
    <w:rsid w:val="00AC6134"/>
    <w:rsid w:val="00AD19EA"/>
    <w:rsid w:val="00AD38F7"/>
    <w:rsid w:val="00AE65F1"/>
    <w:rsid w:val="00AE6BB4"/>
    <w:rsid w:val="00AE74AD"/>
    <w:rsid w:val="00AF159C"/>
    <w:rsid w:val="00B01873"/>
    <w:rsid w:val="00B01B47"/>
    <w:rsid w:val="00B036AF"/>
    <w:rsid w:val="00B074AB"/>
    <w:rsid w:val="00B07717"/>
    <w:rsid w:val="00B10521"/>
    <w:rsid w:val="00B17253"/>
    <w:rsid w:val="00B17D23"/>
    <w:rsid w:val="00B20C72"/>
    <w:rsid w:val="00B2583D"/>
    <w:rsid w:val="00B30D34"/>
    <w:rsid w:val="00B31A41"/>
    <w:rsid w:val="00B3287F"/>
    <w:rsid w:val="00B3400D"/>
    <w:rsid w:val="00B352AA"/>
    <w:rsid w:val="00B37882"/>
    <w:rsid w:val="00B40199"/>
    <w:rsid w:val="00B502FF"/>
    <w:rsid w:val="00B528D3"/>
    <w:rsid w:val="00B53B49"/>
    <w:rsid w:val="00B643DF"/>
    <w:rsid w:val="00B65300"/>
    <w:rsid w:val="00B67422"/>
    <w:rsid w:val="00B67A4C"/>
    <w:rsid w:val="00B70BD4"/>
    <w:rsid w:val="00B712CA"/>
    <w:rsid w:val="00B73463"/>
    <w:rsid w:val="00B81480"/>
    <w:rsid w:val="00B90123"/>
    <w:rsid w:val="00B9016D"/>
    <w:rsid w:val="00B90777"/>
    <w:rsid w:val="00BA009E"/>
    <w:rsid w:val="00BA0F98"/>
    <w:rsid w:val="00BA1517"/>
    <w:rsid w:val="00BA4E39"/>
    <w:rsid w:val="00BA5754"/>
    <w:rsid w:val="00BA5C4A"/>
    <w:rsid w:val="00BA67FD"/>
    <w:rsid w:val="00BA7C48"/>
    <w:rsid w:val="00BC251F"/>
    <w:rsid w:val="00BC27F6"/>
    <w:rsid w:val="00BC39F4"/>
    <w:rsid w:val="00BD1587"/>
    <w:rsid w:val="00BD6A20"/>
    <w:rsid w:val="00BD7EE1"/>
    <w:rsid w:val="00BE1EEC"/>
    <w:rsid w:val="00BE5568"/>
    <w:rsid w:val="00BE5764"/>
    <w:rsid w:val="00BE7295"/>
    <w:rsid w:val="00BF1358"/>
    <w:rsid w:val="00BF58B4"/>
    <w:rsid w:val="00C0106D"/>
    <w:rsid w:val="00C133BE"/>
    <w:rsid w:val="00C17621"/>
    <w:rsid w:val="00C222B4"/>
    <w:rsid w:val="00C262E4"/>
    <w:rsid w:val="00C33E20"/>
    <w:rsid w:val="00C3407F"/>
    <w:rsid w:val="00C35CF6"/>
    <w:rsid w:val="00C3725B"/>
    <w:rsid w:val="00C4013F"/>
    <w:rsid w:val="00C428A6"/>
    <w:rsid w:val="00C43742"/>
    <w:rsid w:val="00C47E7D"/>
    <w:rsid w:val="00C522BE"/>
    <w:rsid w:val="00C533EC"/>
    <w:rsid w:val="00C5470E"/>
    <w:rsid w:val="00C55EFB"/>
    <w:rsid w:val="00C561F2"/>
    <w:rsid w:val="00C56585"/>
    <w:rsid w:val="00C56B30"/>
    <w:rsid w:val="00C56B3F"/>
    <w:rsid w:val="00C6211D"/>
    <w:rsid w:val="00C65492"/>
    <w:rsid w:val="00C65924"/>
    <w:rsid w:val="00C716E5"/>
    <w:rsid w:val="00C771A7"/>
    <w:rsid w:val="00C773D9"/>
    <w:rsid w:val="00C80307"/>
    <w:rsid w:val="00C80ACE"/>
    <w:rsid w:val="00C81162"/>
    <w:rsid w:val="00C83258"/>
    <w:rsid w:val="00C83666"/>
    <w:rsid w:val="00C870B5"/>
    <w:rsid w:val="00C907DF"/>
    <w:rsid w:val="00C91630"/>
    <w:rsid w:val="00C9558A"/>
    <w:rsid w:val="00C966EB"/>
    <w:rsid w:val="00C967C3"/>
    <w:rsid w:val="00CA04B1"/>
    <w:rsid w:val="00CA2DFC"/>
    <w:rsid w:val="00CA4EC9"/>
    <w:rsid w:val="00CB03D4"/>
    <w:rsid w:val="00CB0617"/>
    <w:rsid w:val="00CB08B6"/>
    <w:rsid w:val="00CB137B"/>
    <w:rsid w:val="00CB5D31"/>
    <w:rsid w:val="00CB7460"/>
    <w:rsid w:val="00CC35EF"/>
    <w:rsid w:val="00CC5048"/>
    <w:rsid w:val="00CC6246"/>
    <w:rsid w:val="00CE5860"/>
    <w:rsid w:val="00CE5E46"/>
    <w:rsid w:val="00CF10A9"/>
    <w:rsid w:val="00CF49CC"/>
    <w:rsid w:val="00CF54C2"/>
    <w:rsid w:val="00D04F0B"/>
    <w:rsid w:val="00D1463A"/>
    <w:rsid w:val="00D16644"/>
    <w:rsid w:val="00D235D9"/>
    <w:rsid w:val="00D24632"/>
    <w:rsid w:val="00D252C9"/>
    <w:rsid w:val="00D32DDF"/>
    <w:rsid w:val="00D33CC6"/>
    <w:rsid w:val="00D3700C"/>
    <w:rsid w:val="00D4573B"/>
    <w:rsid w:val="00D54C18"/>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C4FA1"/>
    <w:rsid w:val="00DD1DF5"/>
    <w:rsid w:val="00DD60F2"/>
    <w:rsid w:val="00DE0893"/>
    <w:rsid w:val="00DE2814"/>
    <w:rsid w:val="00DE62BF"/>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0E6"/>
    <w:rsid w:val="00EC3723"/>
    <w:rsid w:val="00EC568A"/>
    <w:rsid w:val="00EC57EB"/>
    <w:rsid w:val="00EC7C87"/>
    <w:rsid w:val="00ED030E"/>
    <w:rsid w:val="00ED2A8D"/>
    <w:rsid w:val="00ED4450"/>
    <w:rsid w:val="00EE54CB"/>
    <w:rsid w:val="00EE6424"/>
    <w:rsid w:val="00EE659D"/>
    <w:rsid w:val="00EF1C54"/>
    <w:rsid w:val="00EF404B"/>
    <w:rsid w:val="00F00376"/>
    <w:rsid w:val="00F01F0C"/>
    <w:rsid w:val="00F02A5A"/>
    <w:rsid w:val="00F11368"/>
    <w:rsid w:val="00F11764"/>
    <w:rsid w:val="00F157E2"/>
    <w:rsid w:val="00F207BF"/>
    <w:rsid w:val="00F2562C"/>
    <w:rsid w:val="00F259E2"/>
    <w:rsid w:val="00F26A1B"/>
    <w:rsid w:val="00F36BAB"/>
    <w:rsid w:val="00F41AAF"/>
    <w:rsid w:val="00F41F0B"/>
    <w:rsid w:val="00F44767"/>
    <w:rsid w:val="00F527AC"/>
    <w:rsid w:val="00F5503F"/>
    <w:rsid w:val="00F61D83"/>
    <w:rsid w:val="00F65DD1"/>
    <w:rsid w:val="00F66359"/>
    <w:rsid w:val="00F707B3"/>
    <w:rsid w:val="00F71135"/>
    <w:rsid w:val="00F74309"/>
    <w:rsid w:val="00F743B8"/>
    <w:rsid w:val="00F7793E"/>
    <w:rsid w:val="00F82C35"/>
    <w:rsid w:val="00F841A9"/>
    <w:rsid w:val="00F90461"/>
    <w:rsid w:val="00F9140C"/>
    <w:rsid w:val="00FA370D"/>
    <w:rsid w:val="00FA66F1"/>
    <w:rsid w:val="00FA777D"/>
    <w:rsid w:val="00FC06AF"/>
    <w:rsid w:val="00FC378B"/>
    <w:rsid w:val="00FC3977"/>
    <w:rsid w:val="00FC54D7"/>
    <w:rsid w:val="00FC6BCE"/>
    <w:rsid w:val="00FD2566"/>
    <w:rsid w:val="00FD2F16"/>
    <w:rsid w:val="00FD3143"/>
    <w:rsid w:val="00FD6065"/>
    <w:rsid w:val="00FE1D34"/>
    <w:rsid w:val="00FE244F"/>
    <w:rsid w:val="00FE2A6F"/>
    <w:rsid w:val="00FE39D9"/>
    <w:rsid w:val="00FF1446"/>
    <w:rsid w:val="00FF2384"/>
    <w:rsid w:val="00FF6538"/>
    <w:rsid w:val="00FF7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4617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4"/>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3"/>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3"/>
      </w:numPr>
      <w:spacing w:before="120" w:after="120" w:line="240" w:lineRule="auto"/>
    </w:pPr>
    <w:rPr>
      <w:rFonts w:ascii="Arial" w:eastAsia="Times New Roman" w:hAnsi="Arial" w:cs="Arial"/>
      <w:b/>
      <w:sz w:val="22"/>
      <w:lang w:eastAsia="en-GB"/>
    </w:rPr>
  </w:style>
  <w:style w:type="table" w:customStyle="1" w:styleId="TableGrid2">
    <w:name w:val="Table Grid2"/>
    <w:basedOn w:val="TableNormal"/>
    <w:next w:val="TableGrid"/>
    <w:uiPriority w:val="59"/>
    <w:rsid w:val="00C561F2"/>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4"/>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3"/>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3"/>
      </w:numPr>
      <w:spacing w:before="120" w:after="120" w:line="240" w:lineRule="auto"/>
    </w:pPr>
    <w:rPr>
      <w:rFonts w:ascii="Arial" w:eastAsia="Times New Roman" w:hAnsi="Arial" w:cs="Arial"/>
      <w:b/>
      <w:sz w:val="22"/>
      <w:lang w:eastAsia="en-GB"/>
    </w:rPr>
  </w:style>
  <w:style w:type="table" w:customStyle="1" w:styleId="TableGrid2">
    <w:name w:val="Table Grid2"/>
    <w:basedOn w:val="TableNormal"/>
    <w:next w:val="TableGrid"/>
    <w:uiPriority w:val="59"/>
    <w:rsid w:val="00C561F2"/>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iala-aism.org/wiki/dictionary"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6.xm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6.xml"/><Relationship Id="rId30" Type="http://schemas.openxmlformats.org/officeDocument/2006/relationships/theme" Target="theme/theme1.xml"/><Relationship Id="rId8" Type="http://schemas.openxmlformats.org/officeDocument/2006/relationships/endnotes" Target="endnote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4088F-E12F-4FE6-AFDC-D53544659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10</Pages>
  <Words>1232</Words>
  <Characters>7027</Characters>
  <Application>Microsoft Office Word</Application>
  <DocSecurity>0</DocSecurity>
  <Lines>58</Lines>
  <Paragraphs>16</Paragraphs>
  <ScaleCrop>false</ScaleCrop>
  <HeadingPairs>
    <vt:vector size="6" baseType="variant">
      <vt:variant>
        <vt:lpstr>Titre</vt:lpstr>
      </vt:variant>
      <vt:variant>
        <vt:i4>1</vt:i4>
      </vt:variant>
      <vt:variant>
        <vt:lpstr>Title</vt:lpstr>
      </vt:variant>
      <vt:variant>
        <vt:i4>1</vt:i4>
      </vt:variant>
      <vt:variant>
        <vt:lpstr>Tittel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8243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17</cp:revision>
  <cp:lastPrinted>2016-10-18T10:16:00Z</cp:lastPrinted>
  <dcterms:created xsi:type="dcterms:W3CDTF">2017-07-13T01:06:00Z</dcterms:created>
  <dcterms:modified xsi:type="dcterms:W3CDTF">2018-08-29T10:42:00Z</dcterms:modified>
</cp:coreProperties>
</file>